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80B28" w14:textId="77777777" w:rsidR="00956FAC" w:rsidRDefault="00956FAC" w:rsidP="00956FAC">
      <w:pPr>
        <w:keepNext/>
        <w:keepLines/>
        <w:spacing w:before="40" w:after="240"/>
        <w:outlineLvl w:val="1"/>
        <w:rPr>
          <w:rFonts w:eastAsiaTheme="majorEastAsia" w:cstheme="majorBidi"/>
          <w:b/>
          <w:iCs/>
        </w:rPr>
      </w:pPr>
    </w:p>
    <w:p w14:paraId="7B90E257" w14:textId="5433691C" w:rsidR="00956FAC" w:rsidRDefault="00956FAC" w:rsidP="00956FAC">
      <w:pPr>
        <w:keepNext/>
        <w:keepLines/>
        <w:spacing w:before="40" w:after="240"/>
        <w:jc w:val="center"/>
        <w:outlineLvl w:val="1"/>
        <w:rPr>
          <w:rFonts w:eastAsiaTheme="majorEastAsia" w:cstheme="majorBidi"/>
          <w:b/>
          <w:iCs/>
        </w:rPr>
      </w:pPr>
      <w:r w:rsidRPr="00956FAC">
        <w:rPr>
          <w:rFonts w:eastAsiaTheme="majorEastAsia" w:cstheme="majorBidi"/>
          <w:b/>
          <w:iCs/>
        </w:rPr>
        <w:t>Jednací řád Zastupitelstva obce</w:t>
      </w:r>
      <w:ins w:id="0" w:author="User" w:date="2025-04-07T13:47:00Z" w16du:dateUtc="2025-04-07T11:47:00Z">
        <w:r w:rsidR="00967FF5">
          <w:rPr>
            <w:rFonts w:eastAsiaTheme="majorEastAsia" w:cstheme="majorBidi"/>
            <w:b/>
            <w:iCs/>
          </w:rPr>
          <w:t xml:space="preserve"> </w:t>
        </w:r>
        <w:r w:rsidR="00967FF5" w:rsidRPr="00967FF5">
          <w:rPr>
            <w:rFonts w:eastAsiaTheme="majorEastAsia" w:cstheme="majorBidi"/>
            <w:b/>
            <w:iCs/>
          </w:rPr>
          <w:t>Středokluky</w:t>
        </w:r>
      </w:ins>
      <w:r w:rsidRPr="00956FAC">
        <w:rPr>
          <w:rFonts w:eastAsiaTheme="majorEastAsia" w:cstheme="majorBidi"/>
          <w:b/>
          <w:iCs/>
        </w:rPr>
        <w:t xml:space="preserve"> </w:t>
      </w:r>
      <w:del w:id="1" w:author="User" w:date="2025-04-07T13:47:00Z" w16du:dateUtc="2025-04-07T11:47:00Z">
        <w:r w:rsidRPr="00956FAC" w:rsidDel="00967FF5">
          <w:rPr>
            <w:rFonts w:eastAsiaTheme="majorEastAsia" w:cstheme="majorBidi"/>
            <w:b/>
            <w:iCs/>
          </w:rPr>
          <w:delText>Nová Ves</w:delText>
        </w:r>
      </w:del>
    </w:p>
    <w:p w14:paraId="2A5EB2D4" w14:textId="58BB2E03" w:rsidR="00956FAC" w:rsidRPr="00956FAC" w:rsidDel="00967FF5" w:rsidRDefault="00956FAC" w:rsidP="00956FAC">
      <w:pPr>
        <w:keepNext/>
        <w:keepLines/>
        <w:spacing w:before="40" w:after="240"/>
        <w:jc w:val="center"/>
        <w:outlineLvl w:val="1"/>
        <w:rPr>
          <w:del w:id="2" w:author="User" w:date="2025-04-07T13:47:00Z" w16du:dateUtc="2025-04-07T11:47:00Z"/>
          <w:rFonts w:eastAsiaTheme="majorEastAsia" w:cstheme="majorBidi"/>
          <w:b/>
          <w:sz w:val="28"/>
          <w:szCs w:val="26"/>
        </w:rPr>
      </w:pPr>
      <w:del w:id="3" w:author="User" w:date="2025-04-07T13:47:00Z" w16du:dateUtc="2025-04-07T11:47:00Z">
        <w:r w:rsidRPr="00956FAC" w:rsidDel="00967FF5">
          <w:rPr>
            <w:rFonts w:eastAsiaTheme="majorEastAsia" w:cstheme="majorBidi"/>
            <w:b/>
            <w:iCs/>
          </w:rPr>
          <w:delText>(model pro obec bez rady obce a bez tajemníka obecního úřadu)</w:delText>
        </w:r>
      </w:del>
    </w:p>
    <w:p w14:paraId="0DFF34C7" w14:textId="77777777" w:rsidR="00956FAC" w:rsidRPr="00956FAC" w:rsidRDefault="00956FAC" w:rsidP="00956FAC">
      <w:pPr>
        <w:spacing w:after="0" w:line="276" w:lineRule="auto"/>
        <w:ind w:firstLine="360"/>
        <w:jc w:val="both"/>
        <w:rPr>
          <w:rFonts w:cs="Arial"/>
          <w:b/>
          <w:szCs w:val="24"/>
        </w:rPr>
      </w:pPr>
    </w:p>
    <w:p w14:paraId="69B1C989" w14:textId="77777777" w:rsidR="00956FAC" w:rsidRPr="00956FAC" w:rsidRDefault="00956FAC" w:rsidP="00956FAC">
      <w:pPr>
        <w:tabs>
          <w:tab w:val="left" w:pos="3261"/>
        </w:tabs>
        <w:rPr>
          <w:rFonts w:cs="Arial"/>
          <w:b/>
          <w:sz w:val="20"/>
          <w:szCs w:val="20"/>
        </w:rPr>
      </w:pPr>
    </w:p>
    <w:p w14:paraId="648D6F99" w14:textId="77777777" w:rsidR="00956FAC" w:rsidRPr="00956FAC" w:rsidRDefault="00956FAC" w:rsidP="00956FAC">
      <w:pPr>
        <w:tabs>
          <w:tab w:val="left" w:pos="3261"/>
        </w:tabs>
        <w:rPr>
          <w:rFonts w:cs="Arial"/>
          <w:b/>
          <w:sz w:val="20"/>
          <w:szCs w:val="20"/>
        </w:rPr>
      </w:pPr>
    </w:p>
    <w:p w14:paraId="20FF30D4" w14:textId="25D96B02" w:rsidR="00956FAC" w:rsidRPr="00956FAC" w:rsidRDefault="000206A7" w:rsidP="00956FAC">
      <w:pPr>
        <w:tabs>
          <w:tab w:val="left" w:pos="3261"/>
        </w:tabs>
        <w:jc w:val="center"/>
        <w:rPr>
          <w:rFonts w:cs="Arial"/>
          <w:b/>
          <w:sz w:val="36"/>
          <w:szCs w:val="36"/>
        </w:rPr>
      </w:pPr>
      <w:r>
        <w:rPr>
          <w:rFonts w:cs="Arial"/>
          <w:b/>
          <w:noProof/>
          <w:sz w:val="36"/>
          <w:szCs w:val="36"/>
        </w:rPr>
        <w:drawing>
          <wp:inline distT="0" distB="0" distL="0" distR="0" wp14:anchorId="4A69559E" wp14:editId="10F14885">
            <wp:extent cx="2018487" cy="2170706"/>
            <wp:effectExtent l="0" t="0" r="1270" b="1270"/>
            <wp:docPr id="3693758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4579" cy="2177258"/>
                    </a:xfrm>
                    <a:prstGeom prst="rect">
                      <a:avLst/>
                    </a:prstGeom>
                    <a:noFill/>
                    <a:ln>
                      <a:noFill/>
                    </a:ln>
                  </pic:spPr>
                </pic:pic>
              </a:graphicData>
            </a:graphic>
          </wp:inline>
        </w:drawing>
      </w:r>
    </w:p>
    <w:p w14:paraId="78F2CC55" w14:textId="77777777" w:rsidR="00956FAC" w:rsidRPr="00956FAC" w:rsidRDefault="00956FAC" w:rsidP="00956FAC">
      <w:pPr>
        <w:rPr>
          <w:rFonts w:cs="Arial"/>
          <w:b/>
          <w:szCs w:val="24"/>
        </w:rPr>
      </w:pPr>
    </w:p>
    <w:p w14:paraId="1595E034" w14:textId="77777777" w:rsidR="00956FAC" w:rsidRPr="00956FAC" w:rsidRDefault="00956FAC" w:rsidP="00956FAC">
      <w:pPr>
        <w:rPr>
          <w:rFonts w:cs="Arial"/>
          <w:b/>
          <w:szCs w:val="24"/>
        </w:rPr>
      </w:pPr>
    </w:p>
    <w:p w14:paraId="31C6E02A" w14:textId="77777777" w:rsidR="00956FAC" w:rsidRPr="00956FAC" w:rsidRDefault="00956FAC" w:rsidP="00956FAC">
      <w:pPr>
        <w:jc w:val="center"/>
        <w:rPr>
          <w:rFonts w:cs="Arial"/>
          <w:b/>
          <w:sz w:val="40"/>
          <w:szCs w:val="40"/>
        </w:rPr>
      </w:pPr>
      <w:r w:rsidRPr="00956FAC">
        <w:rPr>
          <w:rFonts w:cs="Arial"/>
          <w:b/>
          <w:sz w:val="40"/>
          <w:szCs w:val="40"/>
        </w:rPr>
        <w:t>Jednací řád</w:t>
      </w:r>
    </w:p>
    <w:p w14:paraId="35928AB8" w14:textId="23B7ADC8" w:rsidR="00956FAC" w:rsidRPr="00956FAC" w:rsidRDefault="00956FAC" w:rsidP="00956FAC">
      <w:pPr>
        <w:jc w:val="center"/>
        <w:rPr>
          <w:rFonts w:cs="Arial"/>
          <w:b/>
          <w:sz w:val="32"/>
          <w:szCs w:val="32"/>
        </w:rPr>
      </w:pPr>
      <w:r w:rsidRPr="00956FAC">
        <w:rPr>
          <w:rFonts w:cs="Arial"/>
          <w:b/>
          <w:sz w:val="32"/>
          <w:szCs w:val="32"/>
        </w:rPr>
        <w:t xml:space="preserve">Zastupitelstva obce </w:t>
      </w:r>
      <w:del w:id="4" w:author="User" w:date="2025-04-07T13:47:00Z" w16du:dateUtc="2025-04-07T11:47:00Z">
        <w:r w:rsidRPr="00956FAC" w:rsidDel="00967FF5">
          <w:rPr>
            <w:rFonts w:cs="Arial"/>
            <w:b/>
            <w:sz w:val="32"/>
            <w:szCs w:val="32"/>
          </w:rPr>
          <w:delText>Nová Ves</w:delText>
        </w:r>
      </w:del>
      <w:bookmarkStart w:id="5" w:name="_Hlk194926065"/>
      <w:ins w:id="6" w:author="User" w:date="2025-04-07T13:47:00Z" w16du:dateUtc="2025-04-07T11:47:00Z">
        <w:r w:rsidR="00967FF5">
          <w:rPr>
            <w:rFonts w:cs="Arial"/>
            <w:b/>
            <w:sz w:val="32"/>
            <w:szCs w:val="32"/>
          </w:rPr>
          <w:t>Středokluky</w:t>
        </w:r>
      </w:ins>
      <w:bookmarkEnd w:id="5"/>
    </w:p>
    <w:p w14:paraId="51E0780E" w14:textId="77777777" w:rsidR="00956FAC" w:rsidRPr="00956FAC" w:rsidRDefault="00956FAC" w:rsidP="00956FAC">
      <w:pPr>
        <w:jc w:val="center"/>
        <w:rPr>
          <w:rFonts w:cs="Arial"/>
          <w:b/>
          <w:sz w:val="26"/>
          <w:szCs w:val="26"/>
        </w:rPr>
      </w:pPr>
    </w:p>
    <w:p w14:paraId="2B6A884E" w14:textId="03B2C50A" w:rsidR="00956FAC" w:rsidRPr="00956FAC" w:rsidRDefault="00956FAC" w:rsidP="00956FAC">
      <w:pPr>
        <w:jc w:val="center"/>
        <w:rPr>
          <w:rFonts w:cs="Arial"/>
          <w:b/>
          <w:sz w:val="26"/>
          <w:szCs w:val="26"/>
        </w:rPr>
      </w:pPr>
      <w:r w:rsidRPr="00956FAC">
        <w:rPr>
          <w:rFonts w:cs="Arial"/>
          <w:b/>
          <w:sz w:val="26"/>
          <w:szCs w:val="26"/>
        </w:rPr>
        <w:t xml:space="preserve">schválený usnesením Zastupitelstva obce </w:t>
      </w:r>
      <w:r w:rsidR="00436330">
        <w:rPr>
          <w:rFonts w:cs="Arial"/>
          <w:b/>
          <w:sz w:val="26"/>
          <w:szCs w:val="26"/>
        </w:rPr>
        <w:t>Středokluky</w:t>
      </w:r>
    </w:p>
    <w:p w14:paraId="28DF4566" w14:textId="2B52855E" w:rsidR="002B7F0E" w:rsidRPr="00D665FB" w:rsidRDefault="002B7F0E" w:rsidP="002B7F0E">
      <w:pPr>
        <w:jc w:val="center"/>
        <w:rPr>
          <w:rFonts w:cs="Arial"/>
          <w:b/>
          <w:sz w:val="26"/>
          <w:szCs w:val="26"/>
        </w:rPr>
      </w:pPr>
      <w:r w:rsidRPr="00D665FB">
        <w:rPr>
          <w:rFonts w:cs="Arial"/>
          <w:b/>
          <w:sz w:val="26"/>
          <w:szCs w:val="26"/>
        </w:rPr>
        <w:br/>
        <w:t xml:space="preserve">číslo </w:t>
      </w:r>
      <w:r w:rsidR="007A1A70">
        <w:rPr>
          <w:rFonts w:cs="Arial"/>
          <w:b/>
          <w:sz w:val="26"/>
          <w:szCs w:val="26"/>
        </w:rPr>
        <w:t>ZO/2025/XX</w:t>
      </w:r>
      <w:r w:rsidR="007A1A70" w:rsidRPr="00D665FB">
        <w:rPr>
          <w:rFonts w:cs="Arial"/>
          <w:b/>
          <w:sz w:val="26"/>
          <w:szCs w:val="26"/>
        </w:rPr>
        <w:t xml:space="preserve"> </w:t>
      </w:r>
      <w:r w:rsidRPr="00D665FB">
        <w:rPr>
          <w:rFonts w:cs="Arial"/>
          <w:b/>
          <w:sz w:val="26"/>
          <w:szCs w:val="26"/>
        </w:rPr>
        <w:t xml:space="preserve">ze dne </w:t>
      </w:r>
      <w:r w:rsidR="00436330" w:rsidRPr="00D665FB">
        <w:rPr>
          <w:rFonts w:cs="Arial"/>
          <w:b/>
          <w:sz w:val="26"/>
          <w:szCs w:val="26"/>
        </w:rPr>
        <w:t>1</w:t>
      </w:r>
      <w:r w:rsidR="00436330">
        <w:rPr>
          <w:rFonts w:cs="Arial"/>
          <w:b/>
          <w:sz w:val="26"/>
          <w:szCs w:val="26"/>
        </w:rPr>
        <w:t>9</w:t>
      </w:r>
      <w:r w:rsidRPr="00D665FB">
        <w:rPr>
          <w:rFonts w:cs="Arial"/>
          <w:b/>
          <w:sz w:val="26"/>
          <w:szCs w:val="26"/>
        </w:rPr>
        <w:t>. 0</w:t>
      </w:r>
      <w:r w:rsidR="00436330">
        <w:rPr>
          <w:rFonts w:cs="Arial"/>
          <w:b/>
          <w:sz w:val="26"/>
          <w:szCs w:val="26"/>
        </w:rPr>
        <w:t>3</w:t>
      </w:r>
      <w:r w:rsidRPr="00D665FB">
        <w:rPr>
          <w:rFonts w:cs="Arial"/>
          <w:b/>
          <w:sz w:val="26"/>
          <w:szCs w:val="26"/>
        </w:rPr>
        <w:t>. 202</w:t>
      </w:r>
      <w:r w:rsidR="00436330">
        <w:rPr>
          <w:rFonts w:cs="Arial"/>
          <w:b/>
          <w:sz w:val="26"/>
          <w:szCs w:val="26"/>
        </w:rPr>
        <w:t>5</w:t>
      </w:r>
    </w:p>
    <w:p w14:paraId="493F1FC8" w14:textId="18763552" w:rsidR="00956FAC" w:rsidRPr="00956FAC" w:rsidRDefault="00956FAC" w:rsidP="00956FAC">
      <w:pPr>
        <w:jc w:val="center"/>
        <w:rPr>
          <w:rFonts w:cs="Arial"/>
          <w:b/>
          <w:sz w:val="26"/>
          <w:szCs w:val="26"/>
        </w:rPr>
      </w:pPr>
    </w:p>
    <w:p w14:paraId="15B32323" w14:textId="77777777" w:rsidR="00956FAC" w:rsidRPr="00956FAC" w:rsidRDefault="00956FAC" w:rsidP="00956FAC">
      <w:pPr>
        <w:jc w:val="center"/>
        <w:rPr>
          <w:rFonts w:cs="Arial"/>
          <w:b/>
          <w:sz w:val="26"/>
          <w:szCs w:val="26"/>
        </w:rPr>
      </w:pPr>
    </w:p>
    <w:p w14:paraId="5FBDB0F3" w14:textId="6C32AF7B" w:rsidR="00A04042" w:rsidRDefault="00A04042"/>
    <w:p w14:paraId="09CFE1CB" w14:textId="1729516A" w:rsidR="000206A7" w:rsidRDefault="00693D6D" w:rsidP="00693D6D">
      <w:pPr>
        <w:spacing w:after="0"/>
        <w:jc w:val="both"/>
        <w:rPr>
          <w:rFonts w:cs="Arial"/>
          <w:szCs w:val="24"/>
        </w:rPr>
      </w:pPr>
      <w:r w:rsidRPr="00751A2F">
        <w:rPr>
          <w:rFonts w:cs="Arial"/>
          <w:szCs w:val="24"/>
        </w:rPr>
        <w:tab/>
        <w:t xml:space="preserve">Zastupitelstvo obce </w:t>
      </w:r>
      <w:r w:rsidR="00436330">
        <w:rPr>
          <w:rFonts w:cs="Arial"/>
          <w:szCs w:val="24"/>
        </w:rPr>
        <w:t>Středokluky</w:t>
      </w:r>
      <w:r w:rsidRPr="00751A2F">
        <w:rPr>
          <w:rFonts w:cs="Arial"/>
          <w:szCs w:val="24"/>
        </w:rPr>
        <w:t xml:space="preserve"> (dále jen „zastupitelstvo“) vydává v souladu s § 96 zákona č. 128/2000 Sb., o obcích (obecní zřízení), (dále jen „zákon o obcích“) tento Jednací řád Zastupitelstva obce </w:t>
      </w:r>
      <w:ins w:id="7" w:author="User" w:date="2025-04-07T13:47:00Z" w16du:dateUtc="2025-04-07T11:47:00Z">
        <w:r w:rsidR="00967FF5" w:rsidRPr="00967FF5">
          <w:rPr>
            <w:rFonts w:cs="Arial"/>
            <w:szCs w:val="24"/>
          </w:rPr>
          <w:t>Středokluky</w:t>
        </w:r>
        <w:r w:rsidR="00967FF5" w:rsidRPr="00967FF5" w:rsidDel="00967FF5">
          <w:rPr>
            <w:rFonts w:cs="Arial"/>
            <w:szCs w:val="24"/>
          </w:rPr>
          <w:t xml:space="preserve"> </w:t>
        </w:r>
      </w:ins>
      <w:del w:id="8" w:author="User" w:date="2025-04-07T13:47:00Z" w16du:dateUtc="2025-04-07T11:47:00Z">
        <w:r w:rsidRPr="00751A2F" w:rsidDel="00967FF5">
          <w:rPr>
            <w:rFonts w:cs="Arial"/>
            <w:szCs w:val="24"/>
          </w:rPr>
          <w:delText xml:space="preserve">Nová Ves </w:delText>
        </w:r>
      </w:del>
      <w:r w:rsidRPr="00751A2F">
        <w:rPr>
          <w:rFonts w:cs="Arial"/>
          <w:szCs w:val="24"/>
        </w:rPr>
        <w:t xml:space="preserve">(dále </w:t>
      </w:r>
      <w:r>
        <w:rPr>
          <w:rFonts w:cs="Arial"/>
          <w:szCs w:val="24"/>
        </w:rPr>
        <w:t xml:space="preserve">také </w:t>
      </w:r>
      <w:r w:rsidRPr="00751A2F">
        <w:rPr>
          <w:rFonts w:cs="Arial"/>
          <w:szCs w:val="24"/>
        </w:rPr>
        <w:t>jen „jednací řád“):</w:t>
      </w:r>
    </w:p>
    <w:p w14:paraId="3D9C89C3" w14:textId="77777777" w:rsidR="000206A7" w:rsidRDefault="000206A7">
      <w:pPr>
        <w:rPr>
          <w:rFonts w:cs="Arial"/>
          <w:szCs w:val="24"/>
        </w:rPr>
      </w:pPr>
      <w:r>
        <w:rPr>
          <w:rFonts w:cs="Arial"/>
          <w:szCs w:val="24"/>
        </w:rPr>
        <w:br w:type="page"/>
      </w:r>
    </w:p>
    <w:p w14:paraId="6F0FACF6" w14:textId="77777777" w:rsidR="00693D6D" w:rsidRPr="00751A2F" w:rsidRDefault="00693D6D" w:rsidP="00693D6D">
      <w:pPr>
        <w:spacing w:after="0"/>
        <w:jc w:val="center"/>
        <w:rPr>
          <w:rFonts w:cs="Arial"/>
          <w:b/>
          <w:szCs w:val="24"/>
        </w:rPr>
      </w:pPr>
      <w:r w:rsidRPr="00751A2F">
        <w:rPr>
          <w:rFonts w:cs="Arial"/>
          <w:b/>
          <w:szCs w:val="24"/>
        </w:rPr>
        <w:lastRenderedPageBreak/>
        <w:t>Čl. 1</w:t>
      </w:r>
    </w:p>
    <w:p w14:paraId="476B3B73" w14:textId="77777777" w:rsidR="00693D6D" w:rsidRDefault="00693D6D" w:rsidP="00693D6D">
      <w:pPr>
        <w:spacing w:after="0"/>
        <w:jc w:val="center"/>
        <w:rPr>
          <w:rFonts w:cs="Arial"/>
          <w:b/>
          <w:szCs w:val="24"/>
          <w:u w:val="single"/>
        </w:rPr>
      </w:pPr>
      <w:r w:rsidRPr="00751A2F">
        <w:rPr>
          <w:rFonts w:cs="Arial"/>
          <w:b/>
          <w:szCs w:val="24"/>
          <w:u w:val="single"/>
        </w:rPr>
        <w:t>Úvodní ustanovení</w:t>
      </w:r>
    </w:p>
    <w:p w14:paraId="77D47BC6" w14:textId="77777777" w:rsidR="00693D6D" w:rsidRPr="00751A2F" w:rsidRDefault="00693D6D" w:rsidP="00693D6D">
      <w:pPr>
        <w:spacing w:after="0"/>
        <w:jc w:val="center"/>
        <w:rPr>
          <w:rFonts w:cs="Arial"/>
          <w:szCs w:val="24"/>
        </w:rPr>
      </w:pPr>
    </w:p>
    <w:p w14:paraId="2D9D4255" w14:textId="77777777" w:rsidR="00693D6D" w:rsidRDefault="00693D6D" w:rsidP="00693D6D">
      <w:pPr>
        <w:spacing w:after="0"/>
        <w:jc w:val="both"/>
        <w:rPr>
          <w:rFonts w:cs="Arial"/>
          <w:szCs w:val="24"/>
        </w:rPr>
      </w:pPr>
      <w:r w:rsidRPr="00751A2F">
        <w:rPr>
          <w:rFonts w:cs="Arial"/>
          <w:szCs w:val="24"/>
        </w:rPr>
        <w:tab/>
        <w:t>Jednací řád upravuje náležitosti přípravy, svolávání a průběhu zasedání zastupitelstva, práva a povinnosti účastníků zasedání, vyhotovování zápisu ze zasedání a další organizační záležitosti související s činností zastupitelstva. Jednací řád i vlastní zasedání zastupitelstva se řídí právním řádem České republiky, zejména zákonem o obcích.</w:t>
      </w:r>
    </w:p>
    <w:p w14:paraId="050683D6" w14:textId="77777777" w:rsidR="00693D6D" w:rsidRPr="00751A2F" w:rsidRDefault="00693D6D" w:rsidP="00693D6D">
      <w:pPr>
        <w:spacing w:after="0"/>
        <w:jc w:val="both"/>
        <w:rPr>
          <w:rFonts w:cs="Arial"/>
          <w:szCs w:val="24"/>
        </w:rPr>
      </w:pPr>
    </w:p>
    <w:p w14:paraId="65FC4AC2" w14:textId="77777777" w:rsidR="00693D6D" w:rsidRPr="00751A2F" w:rsidRDefault="00693D6D" w:rsidP="00693D6D">
      <w:pPr>
        <w:spacing w:after="0"/>
        <w:jc w:val="center"/>
        <w:rPr>
          <w:rFonts w:cs="Arial"/>
          <w:b/>
          <w:szCs w:val="24"/>
        </w:rPr>
      </w:pPr>
      <w:r w:rsidRPr="00751A2F">
        <w:rPr>
          <w:rFonts w:cs="Arial"/>
          <w:b/>
          <w:szCs w:val="24"/>
        </w:rPr>
        <w:t>Čl. 2</w:t>
      </w:r>
    </w:p>
    <w:p w14:paraId="1ACCE027" w14:textId="77777777" w:rsidR="00693D6D" w:rsidRDefault="00693D6D" w:rsidP="00693D6D">
      <w:pPr>
        <w:spacing w:after="0"/>
        <w:jc w:val="center"/>
        <w:rPr>
          <w:rFonts w:cs="Arial"/>
          <w:b/>
          <w:szCs w:val="24"/>
          <w:u w:val="single"/>
        </w:rPr>
      </w:pPr>
      <w:r w:rsidRPr="00751A2F">
        <w:rPr>
          <w:rFonts w:cs="Arial"/>
          <w:b/>
          <w:szCs w:val="24"/>
          <w:u w:val="single"/>
        </w:rPr>
        <w:t>Pravomoci zastupitelstva</w:t>
      </w:r>
    </w:p>
    <w:p w14:paraId="40BFEC51" w14:textId="77777777" w:rsidR="00693D6D" w:rsidRPr="00751A2F" w:rsidRDefault="00693D6D" w:rsidP="00693D6D">
      <w:pPr>
        <w:spacing w:after="0"/>
        <w:jc w:val="center"/>
        <w:rPr>
          <w:rFonts w:cs="Arial"/>
          <w:szCs w:val="24"/>
        </w:rPr>
      </w:pPr>
    </w:p>
    <w:p w14:paraId="1DD9C974" w14:textId="77777777" w:rsidR="00693D6D" w:rsidRPr="00751A2F" w:rsidRDefault="00693D6D" w:rsidP="00693D6D">
      <w:pPr>
        <w:numPr>
          <w:ilvl w:val="0"/>
          <w:numId w:val="1"/>
        </w:numPr>
        <w:contextualSpacing/>
        <w:jc w:val="both"/>
        <w:rPr>
          <w:rFonts w:cs="Arial"/>
          <w:szCs w:val="24"/>
        </w:rPr>
      </w:pPr>
      <w:r w:rsidRPr="00751A2F">
        <w:rPr>
          <w:rFonts w:cs="Arial"/>
          <w:szCs w:val="24"/>
        </w:rPr>
        <w:t>Zastupitelstvo rozhoduje ve věcech samostatné působnosti obce dle zákona (zejména zákona o obcích). Zastupitelstvo rozhoduje o záležitostech přenesené působnosti, stanoví-li tak zákon o obcích či zvláštní právní předpis.</w:t>
      </w:r>
    </w:p>
    <w:p w14:paraId="47121B71" w14:textId="77777777" w:rsidR="00693D6D" w:rsidRPr="00751A2F" w:rsidRDefault="00693D6D" w:rsidP="00693D6D">
      <w:pPr>
        <w:ind w:left="720"/>
        <w:contextualSpacing/>
        <w:jc w:val="both"/>
        <w:rPr>
          <w:rFonts w:cs="Arial"/>
          <w:szCs w:val="24"/>
        </w:rPr>
      </w:pPr>
    </w:p>
    <w:p w14:paraId="1CB38FA6" w14:textId="77777777" w:rsidR="00693D6D" w:rsidRPr="00751A2F" w:rsidRDefault="00693D6D" w:rsidP="00693D6D">
      <w:pPr>
        <w:numPr>
          <w:ilvl w:val="0"/>
          <w:numId w:val="1"/>
        </w:numPr>
        <w:spacing w:after="0"/>
        <w:contextualSpacing/>
        <w:jc w:val="both"/>
        <w:rPr>
          <w:rFonts w:cs="Arial"/>
          <w:szCs w:val="24"/>
        </w:rPr>
      </w:pPr>
      <w:r w:rsidRPr="00751A2F">
        <w:rPr>
          <w:rFonts w:cs="Arial"/>
          <w:szCs w:val="24"/>
        </w:rPr>
        <w:t>Mimo pravomocí vyhrazených zastupitelstvu zákonem o obcích si zastupitelstvo může vyhradit i další pravomoci v samostatné působnosti, nejsou-li zákonem vyhrazeny jinému orgánu.</w:t>
      </w:r>
    </w:p>
    <w:p w14:paraId="2F9AA5BA" w14:textId="77777777" w:rsidR="00693D6D" w:rsidRPr="00751A2F" w:rsidRDefault="00693D6D" w:rsidP="00693D6D">
      <w:pPr>
        <w:spacing w:after="0"/>
        <w:ind w:left="720"/>
        <w:contextualSpacing/>
        <w:jc w:val="both"/>
        <w:rPr>
          <w:rFonts w:cs="Arial"/>
          <w:szCs w:val="24"/>
        </w:rPr>
      </w:pPr>
    </w:p>
    <w:p w14:paraId="5AD4A2EA" w14:textId="77777777" w:rsidR="00693D6D" w:rsidRPr="00751A2F" w:rsidRDefault="00693D6D" w:rsidP="00693D6D">
      <w:pPr>
        <w:spacing w:after="0"/>
        <w:jc w:val="center"/>
        <w:rPr>
          <w:rFonts w:cs="Arial"/>
          <w:b/>
          <w:szCs w:val="24"/>
        </w:rPr>
      </w:pPr>
      <w:r w:rsidRPr="00751A2F">
        <w:rPr>
          <w:rFonts w:cs="Arial"/>
          <w:b/>
          <w:szCs w:val="24"/>
        </w:rPr>
        <w:t>Čl. 3</w:t>
      </w:r>
    </w:p>
    <w:p w14:paraId="2A7ADCC0" w14:textId="77777777" w:rsidR="00693D6D" w:rsidRDefault="00693D6D" w:rsidP="00693D6D">
      <w:pPr>
        <w:spacing w:after="0"/>
        <w:jc w:val="center"/>
        <w:rPr>
          <w:rFonts w:cs="Arial"/>
          <w:b/>
          <w:szCs w:val="24"/>
          <w:u w:val="single"/>
        </w:rPr>
      </w:pPr>
      <w:r w:rsidRPr="00751A2F">
        <w:rPr>
          <w:rFonts w:cs="Arial"/>
          <w:b/>
          <w:szCs w:val="24"/>
          <w:u w:val="single"/>
        </w:rPr>
        <w:t>Svolání zasedání zastupitelstva</w:t>
      </w:r>
    </w:p>
    <w:p w14:paraId="46738140" w14:textId="77777777" w:rsidR="00693D6D" w:rsidRPr="00751A2F" w:rsidRDefault="00693D6D" w:rsidP="00693D6D">
      <w:pPr>
        <w:spacing w:after="0"/>
        <w:jc w:val="center"/>
        <w:rPr>
          <w:rFonts w:cs="Arial"/>
          <w:szCs w:val="24"/>
        </w:rPr>
      </w:pPr>
    </w:p>
    <w:p w14:paraId="58324360" w14:textId="77777777" w:rsidR="00693D6D" w:rsidRPr="00751A2F" w:rsidRDefault="00693D6D" w:rsidP="00693D6D">
      <w:pPr>
        <w:numPr>
          <w:ilvl w:val="0"/>
          <w:numId w:val="2"/>
        </w:numPr>
        <w:contextualSpacing/>
        <w:jc w:val="both"/>
        <w:rPr>
          <w:rFonts w:cs="Arial"/>
          <w:szCs w:val="24"/>
        </w:rPr>
      </w:pPr>
      <w:r w:rsidRPr="00751A2F">
        <w:rPr>
          <w:rFonts w:cs="Arial"/>
          <w:szCs w:val="24"/>
        </w:rPr>
        <w:t xml:space="preserve">Zastupitelstvo se schází </w:t>
      </w:r>
      <w:r>
        <w:rPr>
          <w:rFonts w:cs="Arial"/>
          <w:szCs w:val="24"/>
        </w:rPr>
        <w:t>po</w:t>
      </w:r>
      <w:r w:rsidRPr="00751A2F">
        <w:rPr>
          <w:rFonts w:cs="Arial"/>
          <w:szCs w:val="24"/>
        </w:rPr>
        <w:t>dle potřeby, nejméně však jedenkrát za 3</w:t>
      </w:r>
      <w:r>
        <w:rPr>
          <w:rFonts w:cs="Arial"/>
          <w:szCs w:val="24"/>
        </w:rPr>
        <w:t> </w:t>
      </w:r>
      <w:r w:rsidRPr="00751A2F">
        <w:rPr>
          <w:rFonts w:cs="Arial"/>
          <w:szCs w:val="24"/>
        </w:rPr>
        <w:t>měsíce.</w:t>
      </w:r>
    </w:p>
    <w:p w14:paraId="1B4F8C86" w14:textId="77777777" w:rsidR="00693D6D" w:rsidRPr="00751A2F" w:rsidRDefault="00693D6D" w:rsidP="00693D6D">
      <w:pPr>
        <w:ind w:left="720"/>
        <w:contextualSpacing/>
        <w:jc w:val="both"/>
        <w:rPr>
          <w:rFonts w:cs="Arial"/>
          <w:szCs w:val="24"/>
        </w:rPr>
      </w:pPr>
    </w:p>
    <w:p w14:paraId="55CEB191" w14:textId="77777777" w:rsidR="00693D6D" w:rsidRPr="00070194" w:rsidRDefault="00693D6D" w:rsidP="00693D6D">
      <w:pPr>
        <w:numPr>
          <w:ilvl w:val="0"/>
          <w:numId w:val="2"/>
        </w:numPr>
        <w:contextualSpacing/>
        <w:jc w:val="both"/>
        <w:rPr>
          <w:rFonts w:cs="Arial"/>
          <w:szCs w:val="24"/>
        </w:rPr>
      </w:pPr>
      <w:r w:rsidRPr="00751A2F">
        <w:rPr>
          <w:rFonts w:cs="Arial"/>
          <w:szCs w:val="24"/>
        </w:rPr>
        <w:t>Zasedání zastupitelstva svolává starosta, v zákonem stanovených případech místostarosta, popřípadě jiný člen zastupitelstva.</w:t>
      </w:r>
      <w:r>
        <w:rPr>
          <w:rFonts w:cs="Arial"/>
          <w:szCs w:val="24"/>
        </w:rPr>
        <w:t xml:space="preserve"> </w:t>
      </w:r>
      <w:r w:rsidRPr="00840E9A">
        <w:rPr>
          <w:rFonts w:cs="Arial"/>
          <w:szCs w:val="24"/>
        </w:rPr>
        <w:t>O možnosti členů zastupitelstva účastnit se konkrétního zasedání zastupitelstva distančním způsobem rozhoduje starosta. Podmínky, za nichž je taková účast možná, se uvedou v informaci dle § 93 odst. 1, popř. 2 zákona o obcích.</w:t>
      </w:r>
    </w:p>
    <w:p w14:paraId="757EED0D" w14:textId="77777777" w:rsidR="00693D6D" w:rsidRDefault="00693D6D" w:rsidP="00693D6D">
      <w:pPr>
        <w:ind w:left="720"/>
        <w:contextualSpacing/>
        <w:jc w:val="both"/>
        <w:rPr>
          <w:rFonts w:cs="Arial"/>
          <w:szCs w:val="24"/>
        </w:rPr>
      </w:pPr>
    </w:p>
    <w:p w14:paraId="1CD2C33F" w14:textId="12DE2DA7" w:rsidR="00F347E9" w:rsidRPr="00D665FB" w:rsidRDefault="00F347E9" w:rsidP="00840E9A">
      <w:pPr>
        <w:numPr>
          <w:ilvl w:val="0"/>
          <w:numId w:val="2"/>
        </w:numPr>
        <w:contextualSpacing/>
        <w:jc w:val="both"/>
        <w:rPr>
          <w:rFonts w:cs="Arial"/>
          <w:szCs w:val="24"/>
        </w:rPr>
      </w:pPr>
      <w:r w:rsidRPr="00D665FB">
        <w:rPr>
          <w:rFonts w:cs="Arial"/>
          <w:szCs w:val="24"/>
        </w:rPr>
        <w:t xml:space="preserve">Zasedání zastupitelstva se konají v územním obvodu </w:t>
      </w:r>
      <w:r w:rsidR="00E3406D">
        <w:rPr>
          <w:rFonts w:cs="Arial"/>
          <w:szCs w:val="24"/>
        </w:rPr>
        <w:t>obce Středokluky</w:t>
      </w:r>
      <w:ins w:id="9" w:author="User" w:date="2025-04-07T15:10:00Z" w16du:dateUtc="2025-04-07T13:10:00Z">
        <w:r w:rsidR="005E6464">
          <w:rPr>
            <w:rFonts w:cs="Arial"/>
            <w:szCs w:val="24"/>
          </w:rPr>
          <w:t>.</w:t>
        </w:r>
      </w:ins>
      <w:r w:rsidRPr="00D665FB">
        <w:rPr>
          <w:rFonts w:cs="Arial"/>
          <w:szCs w:val="24"/>
        </w:rPr>
        <w:t xml:space="preserve"> Členové zastupitelstva jsou v souladu s </w:t>
      </w:r>
      <w:r w:rsidRPr="000D7E0E">
        <w:rPr>
          <w:rFonts w:cs="Arial"/>
          <w:szCs w:val="24"/>
        </w:rPr>
        <w:t>ustanovením § 92a odst. 1 zákona</w:t>
      </w:r>
      <w:r w:rsidRPr="00D665FB">
        <w:rPr>
          <w:rFonts w:cs="Arial"/>
          <w:szCs w:val="24"/>
        </w:rPr>
        <w:t xml:space="preserve"> o obcích oprávněni účastnit se zasedání zastupitelstva rovněž distančním způsobem prostřednictvím svého účtu v systému Usneseni.cz. Právo člena zastupitelstva účastnit se zasedání v místě jeho konání tím není dotčeno. Členové zastupitelstva nemají povinnost účastnit se zasedání zastupitelstva distančním způsobem. Distanční účast není umožněna veřejnosti.</w:t>
      </w:r>
    </w:p>
    <w:p w14:paraId="6EC9C4AD" w14:textId="77777777" w:rsidR="00693D6D" w:rsidRPr="00751A2F" w:rsidRDefault="00693D6D" w:rsidP="00693D6D">
      <w:pPr>
        <w:contextualSpacing/>
        <w:rPr>
          <w:rFonts w:cs="Arial"/>
          <w:szCs w:val="24"/>
        </w:rPr>
      </w:pPr>
    </w:p>
    <w:p w14:paraId="4D8B0267" w14:textId="77777777" w:rsidR="00693D6D" w:rsidRPr="00751A2F" w:rsidRDefault="00693D6D" w:rsidP="00693D6D">
      <w:pPr>
        <w:numPr>
          <w:ilvl w:val="0"/>
          <w:numId w:val="2"/>
        </w:numPr>
        <w:contextualSpacing/>
        <w:jc w:val="both"/>
        <w:rPr>
          <w:rFonts w:cs="Arial"/>
          <w:szCs w:val="24"/>
        </w:rPr>
      </w:pPr>
      <w:r w:rsidRPr="00751A2F">
        <w:rPr>
          <w:rFonts w:cs="Arial"/>
          <w:szCs w:val="24"/>
        </w:rPr>
        <w:t>Požádá-li o svolání zastupitelstva alespoň jedna třetina členů zastupitelstva nebo hejtman kraje, je starosta povinen svolat zasedání zastupitelstva tak, aby se konalo nejpozději do 21 dnů ode dne, kdy byla žádost doručena obecnímu úřadu.</w:t>
      </w:r>
    </w:p>
    <w:p w14:paraId="68E81670" w14:textId="77777777" w:rsidR="00693D6D" w:rsidRPr="00751A2F" w:rsidRDefault="00693D6D" w:rsidP="00693D6D">
      <w:pPr>
        <w:ind w:left="720"/>
        <w:contextualSpacing/>
        <w:jc w:val="both"/>
        <w:rPr>
          <w:rFonts w:cs="Arial"/>
          <w:szCs w:val="24"/>
        </w:rPr>
      </w:pPr>
    </w:p>
    <w:p w14:paraId="2AB1AB8B" w14:textId="547CDAE5" w:rsidR="00693D6D" w:rsidRDefault="00693D6D" w:rsidP="00693D6D">
      <w:pPr>
        <w:numPr>
          <w:ilvl w:val="0"/>
          <w:numId w:val="2"/>
        </w:numPr>
        <w:spacing w:after="0"/>
        <w:contextualSpacing/>
        <w:jc w:val="both"/>
        <w:rPr>
          <w:rFonts w:cs="Arial"/>
          <w:szCs w:val="24"/>
        </w:rPr>
      </w:pPr>
      <w:r w:rsidRPr="00751A2F">
        <w:rPr>
          <w:rFonts w:cs="Arial"/>
          <w:szCs w:val="24"/>
        </w:rPr>
        <w:t>Informaci o místě, době a navrženém programu připravovaného zasedání zastupitelstva</w:t>
      </w:r>
      <w:r>
        <w:rPr>
          <w:rFonts w:cs="Arial"/>
          <w:szCs w:val="24"/>
        </w:rPr>
        <w:t xml:space="preserve"> </w:t>
      </w:r>
      <w:r w:rsidRPr="00751A2F">
        <w:rPr>
          <w:rFonts w:cs="Arial"/>
          <w:szCs w:val="24"/>
        </w:rPr>
        <w:t xml:space="preserve">zveřejní </w:t>
      </w:r>
      <w:r>
        <w:rPr>
          <w:rFonts w:cs="Arial"/>
          <w:szCs w:val="24"/>
        </w:rPr>
        <w:t>o</w:t>
      </w:r>
      <w:r w:rsidRPr="00751A2F">
        <w:rPr>
          <w:rFonts w:cs="Arial"/>
          <w:szCs w:val="24"/>
        </w:rPr>
        <w:t xml:space="preserve">becní úřad na úřední desce, stejně tak jako způsobem umožňujícím dálkový přístup (elektronická úřední deska přístupná z webových </w:t>
      </w:r>
      <w:r w:rsidRPr="00751A2F">
        <w:rPr>
          <w:rFonts w:cs="Arial"/>
          <w:szCs w:val="24"/>
        </w:rPr>
        <w:lastRenderedPageBreak/>
        <w:t>stránek obce), a to vždy alespoň 7 dní před zasedáním zastupitelstva</w:t>
      </w:r>
      <w:r>
        <w:rPr>
          <w:rFonts w:cs="Arial"/>
          <w:szCs w:val="24"/>
        </w:rPr>
        <w:t>; v odůvodněných případech lze postupovat rovněž způsobem dle ustanovení § 93 odst. 2 zákona o obcích.</w:t>
      </w:r>
    </w:p>
    <w:p w14:paraId="7D0EB9B3" w14:textId="77777777" w:rsidR="00693D6D" w:rsidRPr="00C75E83" w:rsidRDefault="00693D6D" w:rsidP="00693D6D">
      <w:pPr>
        <w:spacing w:after="0"/>
        <w:contextualSpacing/>
        <w:jc w:val="both"/>
        <w:rPr>
          <w:rFonts w:cs="Arial"/>
          <w:szCs w:val="24"/>
        </w:rPr>
      </w:pPr>
    </w:p>
    <w:p w14:paraId="38F70FCC" w14:textId="77777777" w:rsidR="00693D6D" w:rsidRPr="00751A2F" w:rsidRDefault="00693D6D" w:rsidP="00693D6D">
      <w:pPr>
        <w:spacing w:after="0"/>
        <w:jc w:val="center"/>
        <w:rPr>
          <w:rFonts w:cs="Arial"/>
          <w:b/>
          <w:szCs w:val="24"/>
        </w:rPr>
      </w:pPr>
      <w:r w:rsidRPr="00751A2F">
        <w:rPr>
          <w:rFonts w:cs="Arial"/>
          <w:b/>
          <w:szCs w:val="24"/>
        </w:rPr>
        <w:t>Čl. 4</w:t>
      </w:r>
    </w:p>
    <w:p w14:paraId="7925E40A" w14:textId="77777777" w:rsidR="00693D6D" w:rsidRDefault="00693D6D" w:rsidP="00693D6D">
      <w:pPr>
        <w:spacing w:after="0"/>
        <w:jc w:val="center"/>
        <w:rPr>
          <w:rFonts w:cs="Arial"/>
          <w:b/>
          <w:szCs w:val="24"/>
          <w:u w:val="single"/>
        </w:rPr>
      </w:pPr>
      <w:r w:rsidRPr="00751A2F">
        <w:rPr>
          <w:rFonts w:cs="Arial"/>
          <w:b/>
          <w:szCs w:val="24"/>
          <w:u w:val="single"/>
        </w:rPr>
        <w:t>Příprava zasedání zastupitelstva</w:t>
      </w:r>
    </w:p>
    <w:p w14:paraId="3DAA5928" w14:textId="77777777" w:rsidR="00693D6D" w:rsidRPr="00751A2F" w:rsidRDefault="00693D6D" w:rsidP="00693D6D">
      <w:pPr>
        <w:spacing w:after="0"/>
        <w:jc w:val="center"/>
        <w:rPr>
          <w:rFonts w:cs="Arial"/>
          <w:szCs w:val="24"/>
        </w:rPr>
      </w:pPr>
    </w:p>
    <w:p w14:paraId="4B2B2162" w14:textId="77777777" w:rsidR="00693D6D" w:rsidRPr="00751A2F" w:rsidRDefault="00693D6D" w:rsidP="00693D6D">
      <w:pPr>
        <w:numPr>
          <w:ilvl w:val="0"/>
          <w:numId w:val="3"/>
        </w:numPr>
        <w:contextualSpacing/>
        <w:jc w:val="both"/>
        <w:rPr>
          <w:rFonts w:cs="Arial"/>
          <w:szCs w:val="24"/>
        </w:rPr>
      </w:pPr>
      <w:r w:rsidRPr="00751A2F">
        <w:rPr>
          <w:rFonts w:cs="Arial"/>
          <w:szCs w:val="24"/>
        </w:rPr>
        <w:t>Přípravu zasedání zastupitelstva organizuje starosta (popř. místostarosta) ve spolupráci s obecním úřadem.</w:t>
      </w:r>
    </w:p>
    <w:p w14:paraId="50AC7BE0" w14:textId="77777777" w:rsidR="00693D6D" w:rsidRPr="00751A2F" w:rsidRDefault="00693D6D" w:rsidP="00693D6D">
      <w:pPr>
        <w:ind w:left="720"/>
        <w:contextualSpacing/>
        <w:jc w:val="both"/>
        <w:rPr>
          <w:rFonts w:cs="Arial"/>
          <w:szCs w:val="24"/>
        </w:rPr>
      </w:pPr>
    </w:p>
    <w:p w14:paraId="041920F6" w14:textId="77777777" w:rsidR="00693D6D" w:rsidRPr="00751A2F" w:rsidRDefault="00693D6D" w:rsidP="00693D6D">
      <w:pPr>
        <w:numPr>
          <w:ilvl w:val="0"/>
          <w:numId w:val="3"/>
        </w:numPr>
        <w:contextualSpacing/>
        <w:jc w:val="both"/>
        <w:rPr>
          <w:rFonts w:cs="Arial"/>
          <w:szCs w:val="24"/>
        </w:rPr>
      </w:pPr>
      <w:r w:rsidRPr="00751A2F">
        <w:rPr>
          <w:rFonts w:cs="Arial"/>
          <w:szCs w:val="24"/>
        </w:rPr>
        <w:t>Datum, čas a místo konání zasedání zastupitelstva stanovuje svolavatel (obvykle starosta).</w:t>
      </w:r>
    </w:p>
    <w:p w14:paraId="53123603" w14:textId="77777777" w:rsidR="00693D6D" w:rsidRPr="00751A2F" w:rsidRDefault="00693D6D" w:rsidP="00693D6D">
      <w:pPr>
        <w:ind w:left="720"/>
        <w:contextualSpacing/>
        <w:jc w:val="both"/>
        <w:rPr>
          <w:rFonts w:cs="Arial"/>
          <w:szCs w:val="24"/>
        </w:rPr>
      </w:pPr>
    </w:p>
    <w:p w14:paraId="7CAEF737" w14:textId="77777777" w:rsidR="00693D6D" w:rsidRPr="00751A2F" w:rsidRDefault="00693D6D" w:rsidP="00693D6D">
      <w:pPr>
        <w:numPr>
          <w:ilvl w:val="0"/>
          <w:numId w:val="3"/>
        </w:numPr>
        <w:contextualSpacing/>
        <w:jc w:val="both"/>
        <w:rPr>
          <w:rFonts w:cs="Arial"/>
          <w:szCs w:val="24"/>
        </w:rPr>
      </w:pPr>
      <w:r w:rsidRPr="00751A2F">
        <w:rPr>
          <w:rFonts w:cs="Arial"/>
          <w:szCs w:val="24"/>
        </w:rPr>
        <w:t>Svolavatel (obvykle starosta) navrhuje program zasedání zastupitelstva a určuje odpovědnost za zpracování a předložení odborných podkladů pro zasedání zastupitelstva.</w:t>
      </w:r>
    </w:p>
    <w:p w14:paraId="5F4EE8EC" w14:textId="77777777" w:rsidR="00693D6D" w:rsidRPr="00751A2F" w:rsidRDefault="00693D6D">
      <w:pPr>
        <w:spacing w:after="0"/>
        <w:ind w:left="720"/>
        <w:contextualSpacing/>
        <w:jc w:val="both"/>
        <w:rPr>
          <w:rFonts w:cs="Arial"/>
          <w:szCs w:val="24"/>
        </w:rPr>
        <w:pPrChange w:id="10" w:author="User" w:date="2025-04-07T15:24:00Z" w16du:dateUtc="2025-04-07T13:24:00Z">
          <w:pPr>
            <w:ind w:left="720"/>
            <w:contextualSpacing/>
            <w:jc w:val="both"/>
          </w:pPr>
        </w:pPrChange>
      </w:pPr>
    </w:p>
    <w:p w14:paraId="714A8DF5" w14:textId="71E05FB6" w:rsidR="00693D6D" w:rsidRPr="005C6846" w:rsidRDefault="00693D6D">
      <w:pPr>
        <w:pStyle w:val="Odstavecseseznamem"/>
        <w:numPr>
          <w:ilvl w:val="0"/>
          <w:numId w:val="3"/>
        </w:numPr>
        <w:jc w:val="both"/>
        <w:rPr>
          <w:rFonts w:cs="Arial"/>
          <w:szCs w:val="24"/>
        </w:rPr>
        <w:pPrChange w:id="11" w:author="User" w:date="2025-04-07T15:24:00Z" w16du:dateUtc="2025-04-07T13:24:00Z">
          <w:pPr>
            <w:numPr>
              <w:numId w:val="3"/>
            </w:numPr>
            <w:ind w:left="720" w:hanging="360"/>
            <w:contextualSpacing/>
            <w:jc w:val="both"/>
          </w:pPr>
        </w:pPrChange>
      </w:pPr>
      <w:r w:rsidRPr="005C6846">
        <w:rPr>
          <w:rFonts w:cs="Arial"/>
          <w:szCs w:val="24"/>
        </w:rPr>
        <w:t>Právo předkládat návrhy k zařazení na pořad jednání připravovaného zasedání zastupitelstva mají jeho členové a výbory</w:t>
      </w:r>
      <w:r w:rsidR="005013DF" w:rsidRPr="005C6846">
        <w:rPr>
          <w:rFonts w:cs="Arial"/>
          <w:szCs w:val="24"/>
        </w:rPr>
        <w:t xml:space="preserve"> prostřednictvím jejich předsedů</w:t>
      </w:r>
      <w:r w:rsidRPr="005C6846">
        <w:rPr>
          <w:rFonts w:cs="Arial"/>
          <w:szCs w:val="24"/>
        </w:rPr>
        <w:t>.</w:t>
      </w:r>
      <w:ins w:id="12" w:author="User" w:date="2025-04-07T15:22:00Z" w16du:dateUtc="2025-04-07T13:22:00Z">
        <w:r w:rsidR="005C6846" w:rsidRPr="005C6846">
          <w:rPr>
            <w:rFonts w:cs="Arial"/>
            <w:szCs w:val="24"/>
          </w:rPr>
          <w:t xml:space="preserve"> </w:t>
        </w:r>
        <w:commentRangeStart w:id="13"/>
        <w:r w:rsidR="005C6846" w:rsidRPr="005C6846">
          <w:rPr>
            <w:rFonts w:cs="Arial"/>
            <w:szCs w:val="24"/>
          </w:rPr>
          <w:t>O zařazení návrhů přednesených v průběhu zasedání zastupitelstva obce na program jeho jednání rozhodne zastupitelstvo obce.</w:t>
        </w:r>
      </w:ins>
      <w:commentRangeEnd w:id="13"/>
      <w:ins w:id="14" w:author="User" w:date="2025-04-07T15:23:00Z" w16du:dateUtc="2025-04-07T13:23:00Z">
        <w:r w:rsidR="005C6846">
          <w:rPr>
            <w:rStyle w:val="Odkaznakoment"/>
          </w:rPr>
          <w:commentReference w:id="13"/>
        </w:r>
      </w:ins>
    </w:p>
    <w:p w14:paraId="5434E33E" w14:textId="77777777" w:rsidR="00693D6D" w:rsidRPr="00751A2F" w:rsidRDefault="00693D6D">
      <w:pPr>
        <w:spacing w:after="0"/>
        <w:ind w:left="720"/>
        <w:contextualSpacing/>
        <w:rPr>
          <w:rFonts w:cs="Arial"/>
          <w:szCs w:val="24"/>
        </w:rPr>
        <w:pPrChange w:id="15" w:author="User" w:date="2025-04-07T15:24:00Z" w16du:dateUtc="2025-04-07T13:24:00Z">
          <w:pPr>
            <w:ind w:left="720"/>
            <w:contextualSpacing/>
          </w:pPr>
        </w:pPrChange>
      </w:pPr>
    </w:p>
    <w:p w14:paraId="0BFEA974" w14:textId="77777777" w:rsidR="00693D6D" w:rsidRPr="00751A2F" w:rsidRDefault="00693D6D" w:rsidP="00693D6D">
      <w:pPr>
        <w:numPr>
          <w:ilvl w:val="0"/>
          <w:numId w:val="3"/>
        </w:numPr>
        <w:contextualSpacing/>
        <w:jc w:val="both"/>
        <w:rPr>
          <w:rFonts w:cs="Arial"/>
          <w:szCs w:val="24"/>
        </w:rPr>
      </w:pPr>
      <w:r w:rsidRPr="00751A2F">
        <w:rPr>
          <w:rFonts w:cs="Arial"/>
          <w:szCs w:val="24"/>
        </w:rPr>
        <w:t>Návrhy na projednání v zastupitelstvu se podávají v písemné formě elektronicky, případně v listinné podobě prostřednictvím podatelny obecního úřadu tak, aby byly obecnímu úřadu doručeny nejpozději 10 dnů před zasedáním zastupitelstva, na kterém mají být projednány. O zařazení návrhů podaných v pozdější lhůtě rozhodne zastupitelstvo v úvodu příslušného zasedání.</w:t>
      </w:r>
    </w:p>
    <w:p w14:paraId="43B77825" w14:textId="77777777" w:rsidR="00693D6D" w:rsidRPr="00751A2F" w:rsidRDefault="00693D6D" w:rsidP="00693D6D">
      <w:pPr>
        <w:ind w:left="720"/>
        <w:contextualSpacing/>
        <w:jc w:val="both"/>
        <w:rPr>
          <w:rFonts w:cs="Arial"/>
          <w:szCs w:val="24"/>
        </w:rPr>
      </w:pPr>
    </w:p>
    <w:p w14:paraId="38BD7662" w14:textId="77777777" w:rsidR="00FC01CF" w:rsidRPr="00D665FB" w:rsidRDefault="00FC01CF" w:rsidP="00FC01CF">
      <w:pPr>
        <w:numPr>
          <w:ilvl w:val="0"/>
          <w:numId w:val="3"/>
        </w:numPr>
        <w:contextualSpacing/>
        <w:jc w:val="both"/>
        <w:rPr>
          <w:rFonts w:cs="Arial"/>
          <w:szCs w:val="24"/>
        </w:rPr>
      </w:pPr>
      <w:r w:rsidRPr="00D665FB">
        <w:rPr>
          <w:rFonts w:cs="Arial"/>
          <w:szCs w:val="24"/>
        </w:rPr>
        <w:t>Návrhy na projednání v zastupitelstvu musí obsahovat stručnou důvodovou zprávu, konkrétní návrh usnesení a rámcovou informaci o povaze předkládané problematiky, na jejímž základě lze dospět ke konkrétnímu rozhodnutí člena zastupitelstva při jeho hlasování o návrhu příslušného usnesení.</w:t>
      </w:r>
    </w:p>
    <w:p w14:paraId="5138D289" w14:textId="77777777" w:rsidR="00693D6D" w:rsidRPr="00751A2F" w:rsidRDefault="00693D6D" w:rsidP="00693D6D">
      <w:pPr>
        <w:ind w:left="720"/>
        <w:contextualSpacing/>
        <w:jc w:val="both"/>
        <w:rPr>
          <w:rFonts w:cs="Arial"/>
          <w:szCs w:val="24"/>
        </w:rPr>
      </w:pPr>
    </w:p>
    <w:p w14:paraId="53793883" w14:textId="38DB3EB4" w:rsidR="00693D6D" w:rsidRPr="00A226D6" w:rsidRDefault="00F27FA7" w:rsidP="00A226D6">
      <w:pPr>
        <w:numPr>
          <w:ilvl w:val="0"/>
          <w:numId w:val="3"/>
        </w:numPr>
        <w:spacing w:after="0"/>
        <w:contextualSpacing/>
        <w:jc w:val="both"/>
        <w:rPr>
          <w:rFonts w:cs="Arial"/>
          <w:szCs w:val="24"/>
        </w:rPr>
      </w:pPr>
      <w:r w:rsidRPr="00A226D6">
        <w:rPr>
          <w:rFonts w:cs="Arial"/>
          <w:szCs w:val="24"/>
        </w:rPr>
        <w:t>Podkladové materiály pro jednání zastupitelstva jsou jednotlivým členům zastupitelstva k dispozici v systému Usneseni.cz</w:t>
      </w:r>
      <w:ins w:id="16" w:author="User" w:date="2025-04-07T15:26:00Z" w16du:dateUtc="2025-04-07T13:26:00Z">
        <w:r w:rsidR="005C6846" w:rsidRPr="00A226D6">
          <w:rPr>
            <w:rFonts w:cs="Arial"/>
            <w:szCs w:val="24"/>
          </w:rPr>
          <w:t>,</w:t>
        </w:r>
      </w:ins>
      <w:r w:rsidRPr="00A226D6">
        <w:rPr>
          <w:rFonts w:cs="Arial"/>
          <w:szCs w:val="24"/>
        </w:rPr>
        <w:t xml:space="preserve"> a to nejpozději 7 dní před příslušným zasedáním</w:t>
      </w:r>
      <w:ins w:id="17" w:author="User" w:date="2025-04-07T15:54:00Z" w16du:dateUtc="2025-04-07T13:54:00Z">
        <w:r w:rsidR="0047403F">
          <w:rPr>
            <w:rFonts w:cs="Arial"/>
            <w:szCs w:val="24"/>
          </w:rPr>
          <w:t>.</w:t>
        </w:r>
      </w:ins>
    </w:p>
    <w:p w14:paraId="7DA30438" w14:textId="77777777" w:rsidR="00F27FA7" w:rsidRPr="00F27FA7" w:rsidRDefault="00F27FA7" w:rsidP="00F27FA7">
      <w:pPr>
        <w:spacing w:after="0"/>
        <w:ind w:left="720"/>
        <w:contextualSpacing/>
        <w:jc w:val="both"/>
        <w:rPr>
          <w:rFonts w:cs="Arial"/>
          <w:szCs w:val="24"/>
        </w:rPr>
      </w:pPr>
    </w:p>
    <w:p w14:paraId="6C79E15D" w14:textId="77777777" w:rsidR="00693D6D" w:rsidRPr="00751A2F" w:rsidRDefault="00693D6D" w:rsidP="00693D6D">
      <w:pPr>
        <w:spacing w:after="0"/>
        <w:jc w:val="center"/>
        <w:rPr>
          <w:rFonts w:cs="Arial"/>
          <w:b/>
          <w:szCs w:val="24"/>
        </w:rPr>
      </w:pPr>
      <w:r w:rsidRPr="00751A2F">
        <w:rPr>
          <w:rFonts w:cs="Arial"/>
          <w:b/>
          <w:szCs w:val="24"/>
        </w:rPr>
        <w:t>Čl. 5</w:t>
      </w:r>
    </w:p>
    <w:p w14:paraId="1AC79C95" w14:textId="77777777" w:rsidR="00693D6D" w:rsidRDefault="00693D6D" w:rsidP="00693D6D">
      <w:pPr>
        <w:spacing w:after="0"/>
        <w:jc w:val="center"/>
        <w:rPr>
          <w:rFonts w:cs="Arial"/>
          <w:b/>
          <w:szCs w:val="24"/>
          <w:u w:val="single"/>
        </w:rPr>
      </w:pPr>
      <w:r w:rsidRPr="00751A2F">
        <w:rPr>
          <w:rFonts w:cs="Arial"/>
          <w:b/>
          <w:szCs w:val="24"/>
          <w:u w:val="single"/>
        </w:rPr>
        <w:t>Práva a povinnosti členů zastupitelstva</w:t>
      </w:r>
    </w:p>
    <w:p w14:paraId="76CEB3E7" w14:textId="77777777" w:rsidR="00693D6D" w:rsidRPr="00751A2F" w:rsidRDefault="00693D6D" w:rsidP="00693D6D">
      <w:pPr>
        <w:spacing w:after="0"/>
        <w:jc w:val="center"/>
        <w:rPr>
          <w:rFonts w:cs="Arial"/>
          <w:szCs w:val="24"/>
        </w:rPr>
      </w:pPr>
    </w:p>
    <w:p w14:paraId="53E083A3" w14:textId="698ADE4D" w:rsidR="00267CF2" w:rsidRPr="00D665FB" w:rsidRDefault="00267CF2" w:rsidP="00267CF2">
      <w:pPr>
        <w:numPr>
          <w:ilvl w:val="0"/>
          <w:numId w:val="4"/>
        </w:numPr>
        <w:tabs>
          <w:tab w:val="left" w:pos="426"/>
        </w:tabs>
        <w:contextualSpacing/>
        <w:jc w:val="both"/>
        <w:rPr>
          <w:rFonts w:cs="Arial"/>
          <w:szCs w:val="24"/>
        </w:rPr>
      </w:pPr>
      <w:r w:rsidRPr="00D665FB">
        <w:rPr>
          <w:rFonts w:cs="Arial"/>
          <w:szCs w:val="24"/>
        </w:rPr>
        <w:t xml:space="preserve">Člen zastupitelstva je povinen zúčastňovat se zasedání zastupitelstva (v místě konání či distančním způsobem), popřípadě zasedání jiných orgánů </w:t>
      </w:r>
      <w:del w:id="18" w:author="User" w:date="2025-04-08T10:15:00Z" w16du:dateUtc="2025-04-08T08:15:00Z">
        <w:r w:rsidRPr="00D665FB" w:rsidDel="00696AAE">
          <w:rPr>
            <w:rFonts w:cs="Arial"/>
            <w:szCs w:val="24"/>
          </w:rPr>
          <w:delText>města</w:delText>
        </w:r>
      </w:del>
      <w:ins w:id="19" w:author="User" w:date="2025-04-08T10:15:00Z" w16du:dateUtc="2025-04-08T08:15:00Z">
        <w:r w:rsidR="00696AAE">
          <w:rPr>
            <w:rFonts w:cs="Arial"/>
            <w:szCs w:val="24"/>
          </w:rPr>
          <w:t>ob</w:t>
        </w:r>
      </w:ins>
      <w:ins w:id="20" w:author="User" w:date="2025-04-08T10:16:00Z" w16du:dateUtc="2025-04-08T08:16:00Z">
        <w:r w:rsidR="00696AAE">
          <w:rPr>
            <w:rFonts w:cs="Arial"/>
            <w:szCs w:val="24"/>
          </w:rPr>
          <w:t>ce</w:t>
        </w:r>
      </w:ins>
      <w:r w:rsidRPr="00D665FB">
        <w:rPr>
          <w:rFonts w:cs="Arial"/>
          <w:szCs w:val="24"/>
        </w:rPr>
        <w:t xml:space="preserve">, je-li jejich členem, plnit usnesení, které mu tyto orgány uloží, hájit zájmy občanů </w:t>
      </w:r>
      <w:del w:id="21" w:author="User" w:date="2025-04-08T10:16:00Z" w16du:dateUtc="2025-04-08T08:16:00Z">
        <w:r w:rsidRPr="00D665FB" w:rsidDel="00696AAE">
          <w:rPr>
            <w:rFonts w:cs="Arial"/>
            <w:szCs w:val="24"/>
          </w:rPr>
          <w:delText xml:space="preserve">města </w:delText>
        </w:r>
      </w:del>
      <w:ins w:id="22" w:author="User" w:date="2025-04-08T10:16:00Z" w16du:dateUtc="2025-04-08T08:16:00Z">
        <w:r w:rsidR="00696AAE">
          <w:rPr>
            <w:rFonts w:cs="Arial"/>
            <w:szCs w:val="24"/>
          </w:rPr>
          <w:t>obce</w:t>
        </w:r>
        <w:r w:rsidR="00696AAE" w:rsidRPr="00D665FB">
          <w:rPr>
            <w:rFonts w:cs="Arial"/>
            <w:szCs w:val="24"/>
          </w:rPr>
          <w:t xml:space="preserve"> </w:t>
        </w:r>
      </w:ins>
      <w:r w:rsidRPr="00D665FB">
        <w:rPr>
          <w:rFonts w:cs="Arial"/>
          <w:szCs w:val="24"/>
        </w:rPr>
        <w:t xml:space="preserve">a jednat a vystupovat tak, aby nebyla ohrožena vážnost jeho funkce. Člen zastupitelstva nemá právní nárok účastnit se </w:t>
      </w:r>
      <w:r w:rsidRPr="00D665FB">
        <w:rPr>
          <w:rFonts w:cs="Arial"/>
          <w:szCs w:val="24"/>
        </w:rPr>
        <w:lastRenderedPageBreak/>
        <w:t xml:space="preserve">zasedání zastupitelstva distančním způsobem. Člen zastupitelstva projevující zájem zúčastnit se příslušného zasedání distančním způsobem je povinen informovat o svém záměru starostu nejpozději 8 dní před konáním tohoto zasedání. </w:t>
      </w:r>
      <w:r w:rsidR="00E3406D">
        <w:rPr>
          <w:rFonts w:cs="Arial"/>
          <w:szCs w:val="24"/>
        </w:rPr>
        <w:t>Obec</w:t>
      </w:r>
      <w:r w:rsidR="00E3406D" w:rsidRPr="00D665FB">
        <w:rPr>
          <w:rFonts w:cs="Arial"/>
          <w:szCs w:val="24"/>
        </w:rPr>
        <w:t xml:space="preserve"> </w:t>
      </w:r>
      <w:r w:rsidRPr="00D665FB">
        <w:rPr>
          <w:rFonts w:cs="Arial"/>
          <w:szCs w:val="24"/>
        </w:rPr>
        <w:t>nemá povinnost technicky zabezpečovat realizaci distanční účasti na straně člena zastupitelstva. Náklady související s technickým zabezpečením realizace distanční účasti na straně člena zastupitelstva nese dotčený člen zastupitelstva. Člen zastupitelstva účastnící se zasedání distančním způsobem je povinen připojit se do systému Usneseni.cz - videokonference v předstihu, alespoň 10 minut před zahájením jednání za účelem praktické zkoušky</w:t>
      </w:r>
      <w:ins w:id="23" w:author="User" w:date="2025-04-07T15:38:00Z" w16du:dateUtc="2025-04-07T13:38:00Z">
        <w:r w:rsidR="00A226D6">
          <w:rPr>
            <w:rFonts w:cs="Arial"/>
            <w:szCs w:val="24"/>
          </w:rPr>
          <w:t xml:space="preserve"> </w:t>
        </w:r>
      </w:ins>
      <w:ins w:id="24" w:author="User" w:date="2025-04-07T15:38:00Z">
        <w:r w:rsidR="00A226D6" w:rsidRPr="00A226D6">
          <w:rPr>
            <w:rFonts w:cs="Arial"/>
            <w:szCs w:val="24"/>
          </w:rPr>
          <w:t>připojení, obousměrné komunikace a hlasování bezprostředně před zahájením příslušného zasedání zastupitelstva</w:t>
        </w:r>
      </w:ins>
      <w:r w:rsidRPr="00D665FB">
        <w:rPr>
          <w:rFonts w:cs="Arial"/>
          <w:szCs w:val="24"/>
        </w:rPr>
        <w:t xml:space="preserve">. </w:t>
      </w:r>
    </w:p>
    <w:p w14:paraId="7289DBA2" w14:textId="77777777" w:rsidR="0026680D" w:rsidRDefault="0026680D" w:rsidP="0026680D">
      <w:pPr>
        <w:tabs>
          <w:tab w:val="left" w:pos="426"/>
        </w:tabs>
        <w:ind w:left="720"/>
        <w:contextualSpacing/>
        <w:jc w:val="both"/>
        <w:rPr>
          <w:rFonts w:cs="Arial"/>
          <w:szCs w:val="24"/>
        </w:rPr>
      </w:pPr>
    </w:p>
    <w:p w14:paraId="7E7FD640" w14:textId="0953E521" w:rsidR="00693D6D" w:rsidRDefault="00693D6D" w:rsidP="00693D6D">
      <w:pPr>
        <w:numPr>
          <w:ilvl w:val="0"/>
          <w:numId w:val="4"/>
        </w:numPr>
        <w:tabs>
          <w:tab w:val="left" w:pos="426"/>
        </w:tabs>
        <w:contextualSpacing/>
        <w:jc w:val="both"/>
        <w:rPr>
          <w:rFonts w:cs="Arial"/>
          <w:szCs w:val="24"/>
        </w:rPr>
      </w:pPr>
      <w:r w:rsidRPr="009E4AC4">
        <w:rPr>
          <w:rFonts w:cs="Arial"/>
          <w:szCs w:val="24"/>
        </w:rPr>
        <w:t xml:space="preserve">Člen zastupitelstva oznamuje svoji neúčast na zasedání zastupitelstva starostovi. Pozdní příchod či předčasný odchod ze zasedání zastupitelstva oznamuje </w:t>
      </w:r>
      <w:r>
        <w:rPr>
          <w:rFonts w:cs="Arial"/>
          <w:szCs w:val="24"/>
        </w:rPr>
        <w:t>člen zastupitelstva</w:t>
      </w:r>
      <w:r w:rsidRPr="009E4AC4">
        <w:rPr>
          <w:rFonts w:cs="Arial"/>
          <w:szCs w:val="24"/>
        </w:rPr>
        <w:t xml:space="preserve"> předsedajícímu zasedání a současně o této skutečnosti uvědomuje zapisovatele.</w:t>
      </w:r>
    </w:p>
    <w:p w14:paraId="094B5E73" w14:textId="77777777" w:rsidR="00693D6D" w:rsidRPr="009E4AC4" w:rsidRDefault="00693D6D" w:rsidP="00693D6D">
      <w:pPr>
        <w:tabs>
          <w:tab w:val="left" w:pos="426"/>
        </w:tabs>
        <w:contextualSpacing/>
        <w:jc w:val="both"/>
        <w:rPr>
          <w:rFonts w:cs="Arial"/>
          <w:szCs w:val="24"/>
        </w:rPr>
      </w:pPr>
    </w:p>
    <w:p w14:paraId="36E6726F" w14:textId="2A6BEBBB" w:rsidR="00550AF4" w:rsidRPr="00D665FB" w:rsidRDefault="00550AF4" w:rsidP="00550AF4">
      <w:pPr>
        <w:numPr>
          <w:ilvl w:val="0"/>
          <w:numId w:val="4"/>
        </w:numPr>
        <w:tabs>
          <w:tab w:val="left" w:pos="426"/>
        </w:tabs>
        <w:contextualSpacing/>
        <w:jc w:val="both"/>
        <w:rPr>
          <w:rFonts w:cs="Arial"/>
          <w:szCs w:val="24"/>
        </w:rPr>
      </w:pPr>
      <w:r w:rsidRPr="00D665FB">
        <w:rPr>
          <w:rFonts w:cs="Arial"/>
          <w:szCs w:val="24"/>
        </w:rPr>
        <w:t>Účast na zasedání zastupitelstva stvrzují členové zastupitelstva prezencí v systému Usneseni.cz. Zastupitel, který se účastní jednání prezenčně a nemůže se prezentovat sám prostřednictvím systému Usneseni.cz například z důvodu absence technického vybavení, požádá o zaznamenání příchodu administrátora. Úvodní prezence i průběžné příchody/odchody se zaznamenávají v systému Usneseni.cz a jsou přenášeny</w:t>
      </w:r>
      <w:r w:rsidR="00FA0228">
        <w:rPr>
          <w:rFonts w:cs="Arial"/>
          <w:szCs w:val="24"/>
        </w:rPr>
        <w:t xml:space="preserve"> </w:t>
      </w:r>
      <w:r w:rsidRPr="00D665FB">
        <w:rPr>
          <w:rFonts w:cs="Arial"/>
          <w:szCs w:val="24"/>
        </w:rPr>
        <w:t>do zápisu</w:t>
      </w:r>
      <w:ins w:id="25" w:author="User" w:date="2025-04-07T15:41:00Z" w16du:dateUtc="2025-04-07T13:41:00Z">
        <w:r w:rsidR="00FA0228">
          <w:rPr>
            <w:rFonts w:cs="Arial"/>
            <w:szCs w:val="24"/>
          </w:rPr>
          <w:t xml:space="preserve"> ze zasedání zastupitelstva</w:t>
        </w:r>
      </w:ins>
      <w:ins w:id="26" w:author="User" w:date="2025-04-07T15:42:00Z" w16du:dateUtc="2025-04-07T13:42:00Z">
        <w:r w:rsidR="00FA0228">
          <w:rPr>
            <w:rFonts w:cs="Arial"/>
            <w:szCs w:val="24"/>
          </w:rPr>
          <w:t xml:space="preserve"> jako jeho nedílná součást</w:t>
        </w:r>
      </w:ins>
      <w:r w:rsidRPr="00D665FB">
        <w:rPr>
          <w:rFonts w:cs="Arial"/>
          <w:szCs w:val="24"/>
        </w:rPr>
        <w:t>.</w:t>
      </w:r>
    </w:p>
    <w:p w14:paraId="76A1CBB3" w14:textId="77777777" w:rsidR="00693D6D" w:rsidRPr="00751A2F" w:rsidRDefault="00693D6D" w:rsidP="00693D6D">
      <w:pPr>
        <w:tabs>
          <w:tab w:val="left" w:pos="426"/>
        </w:tabs>
        <w:ind w:left="720"/>
        <w:contextualSpacing/>
        <w:jc w:val="both"/>
        <w:rPr>
          <w:rFonts w:cs="Arial"/>
          <w:szCs w:val="24"/>
        </w:rPr>
      </w:pPr>
    </w:p>
    <w:p w14:paraId="38108917" w14:textId="77777777" w:rsidR="00693D6D" w:rsidRPr="00751A2F" w:rsidRDefault="00693D6D" w:rsidP="00693D6D">
      <w:pPr>
        <w:numPr>
          <w:ilvl w:val="0"/>
          <w:numId w:val="4"/>
        </w:numPr>
        <w:tabs>
          <w:tab w:val="left" w:pos="426"/>
        </w:tabs>
        <w:contextualSpacing/>
        <w:jc w:val="both"/>
        <w:rPr>
          <w:rFonts w:cs="Arial"/>
          <w:szCs w:val="24"/>
        </w:rPr>
      </w:pPr>
      <w:r w:rsidRPr="00751A2F">
        <w:rPr>
          <w:rFonts w:cs="Arial"/>
          <w:szCs w:val="24"/>
        </w:rPr>
        <w:t>Člen zastupitelstva, u něhož skutečnosti nasvědčují, že by jeho podíl na projednávání a rozhodování určité záležitosti v orgánech obce mohl znamenat výhodu nebo újmu pro něj samotného nebo osobu blízkou, pro fyzickou nebo právnickou osobu, kterou zastupuje na základě zákona nebo plné moci (střet zájmů), je povinen sdělit tuto skutečnost před zahájením jednání orgánu obce, který má danou záležitost projednávat.</w:t>
      </w:r>
      <w:r w:rsidRPr="00751A2F">
        <w:t xml:space="preserve"> </w:t>
      </w:r>
      <w:r w:rsidRPr="00751A2F">
        <w:rPr>
          <w:rFonts w:cs="Arial"/>
          <w:szCs w:val="24"/>
        </w:rPr>
        <w:t>Oznámení je vždy součástí zápisu ze zasedání zastupitelstva. Člen zastupitelstva, jenž učinil výše uvedené oznámení o střetu zájmů, hlasuje v dotčené věci bez omezení.</w:t>
      </w:r>
    </w:p>
    <w:p w14:paraId="6D6802F5" w14:textId="77777777" w:rsidR="00693D6D" w:rsidRPr="00751A2F" w:rsidRDefault="00693D6D" w:rsidP="00693D6D">
      <w:pPr>
        <w:tabs>
          <w:tab w:val="left" w:pos="426"/>
        </w:tabs>
        <w:ind w:left="720"/>
        <w:contextualSpacing/>
        <w:jc w:val="both"/>
        <w:rPr>
          <w:rFonts w:cs="Arial"/>
          <w:szCs w:val="24"/>
        </w:rPr>
      </w:pPr>
    </w:p>
    <w:p w14:paraId="4A465568" w14:textId="77777777" w:rsidR="00693D6D" w:rsidRDefault="00693D6D" w:rsidP="00693D6D">
      <w:pPr>
        <w:numPr>
          <w:ilvl w:val="0"/>
          <w:numId w:val="4"/>
        </w:numPr>
        <w:tabs>
          <w:tab w:val="left" w:pos="426"/>
        </w:tabs>
        <w:spacing w:after="0"/>
        <w:contextualSpacing/>
        <w:jc w:val="both"/>
        <w:rPr>
          <w:rFonts w:cs="Arial"/>
          <w:szCs w:val="24"/>
        </w:rPr>
      </w:pPr>
      <w:r w:rsidRPr="00751A2F">
        <w:rPr>
          <w:rFonts w:cs="Arial"/>
          <w:szCs w:val="24"/>
        </w:rPr>
        <w:t>Člen zastupitelstva má při výkonu své funkce právo vznášet dotazy, připomínky a podněty na starostu, na předsedy výborů, na statutární orgány právnických osob, jejichž zakladatelem je obec, a na vedoucí příspěvkových organizací a organizačních složek, které obec založila nebo zřídila. Písemnou odpověď musí obdržet do 30 dnů.</w:t>
      </w:r>
    </w:p>
    <w:p w14:paraId="07475FE9" w14:textId="77777777" w:rsidR="00693D6D" w:rsidRPr="00281C5D" w:rsidRDefault="00693D6D" w:rsidP="00693D6D">
      <w:pPr>
        <w:tabs>
          <w:tab w:val="left" w:pos="426"/>
        </w:tabs>
        <w:spacing w:after="0"/>
        <w:ind w:left="720"/>
        <w:contextualSpacing/>
        <w:jc w:val="both"/>
        <w:rPr>
          <w:rFonts w:cs="Arial"/>
          <w:szCs w:val="24"/>
        </w:rPr>
      </w:pPr>
    </w:p>
    <w:p w14:paraId="58371B0D" w14:textId="77777777" w:rsidR="00693D6D" w:rsidRPr="00751A2F" w:rsidRDefault="00693D6D" w:rsidP="00693D6D">
      <w:pPr>
        <w:numPr>
          <w:ilvl w:val="0"/>
          <w:numId w:val="4"/>
        </w:numPr>
        <w:tabs>
          <w:tab w:val="left" w:pos="426"/>
        </w:tabs>
        <w:spacing w:after="0"/>
        <w:contextualSpacing/>
        <w:jc w:val="both"/>
        <w:rPr>
          <w:rFonts w:cs="Arial"/>
          <w:szCs w:val="24"/>
        </w:rPr>
      </w:pPr>
      <w:r w:rsidRPr="00751A2F">
        <w:rPr>
          <w:rFonts w:cs="Arial"/>
          <w:szCs w:val="24"/>
        </w:rPr>
        <w:t>Člen zastupitelstva má při výkonu své funkce právo požadovat od zaměstnanců obce zařazených do obecního úřadu, jakož i od zaměstnanců právnických osob, které obec založila nebo zřídila, informace o skutečnostech, které souvisejí s výkonem jejich funkce. Informace musí být poskytnuta nejpozději do 30 dnů.</w:t>
      </w:r>
    </w:p>
    <w:p w14:paraId="55159E68" w14:textId="77777777" w:rsidR="00693D6D" w:rsidRPr="00751A2F" w:rsidRDefault="00693D6D" w:rsidP="00693D6D">
      <w:pPr>
        <w:tabs>
          <w:tab w:val="left" w:pos="426"/>
        </w:tabs>
        <w:spacing w:after="0"/>
        <w:contextualSpacing/>
        <w:jc w:val="both"/>
        <w:rPr>
          <w:rFonts w:cs="Arial"/>
          <w:szCs w:val="24"/>
        </w:rPr>
      </w:pPr>
    </w:p>
    <w:p w14:paraId="396AF012" w14:textId="77777777" w:rsidR="00693D6D" w:rsidRPr="00751A2F" w:rsidRDefault="00693D6D" w:rsidP="00693D6D">
      <w:pPr>
        <w:tabs>
          <w:tab w:val="left" w:pos="426"/>
        </w:tabs>
        <w:spacing w:after="0"/>
        <w:jc w:val="center"/>
        <w:rPr>
          <w:rFonts w:cs="Arial"/>
          <w:b/>
          <w:szCs w:val="24"/>
        </w:rPr>
      </w:pPr>
      <w:r w:rsidRPr="00751A2F">
        <w:rPr>
          <w:rFonts w:cs="Arial"/>
          <w:b/>
          <w:szCs w:val="24"/>
        </w:rPr>
        <w:t>Čl. 6</w:t>
      </w:r>
    </w:p>
    <w:p w14:paraId="5688B8C8"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Průběh zasedání zastupitelstva</w:t>
      </w:r>
    </w:p>
    <w:p w14:paraId="5625AD1E" w14:textId="77777777" w:rsidR="00693D6D" w:rsidRPr="00751A2F" w:rsidRDefault="00693D6D" w:rsidP="00693D6D">
      <w:pPr>
        <w:tabs>
          <w:tab w:val="left" w:pos="426"/>
        </w:tabs>
        <w:spacing w:after="0"/>
        <w:jc w:val="center"/>
        <w:rPr>
          <w:rFonts w:cs="Arial"/>
          <w:szCs w:val="24"/>
        </w:rPr>
      </w:pPr>
    </w:p>
    <w:p w14:paraId="7E6F3747" w14:textId="77777777" w:rsidR="00693D6D" w:rsidRPr="00751A2F" w:rsidRDefault="00693D6D" w:rsidP="00693D6D">
      <w:pPr>
        <w:numPr>
          <w:ilvl w:val="0"/>
          <w:numId w:val="5"/>
        </w:numPr>
        <w:tabs>
          <w:tab w:val="left" w:pos="426"/>
        </w:tabs>
        <w:spacing w:after="0"/>
        <w:contextualSpacing/>
        <w:jc w:val="both"/>
        <w:rPr>
          <w:rFonts w:cs="Arial"/>
          <w:szCs w:val="24"/>
        </w:rPr>
      </w:pPr>
      <w:r w:rsidRPr="00751A2F">
        <w:rPr>
          <w:rFonts w:cs="Arial"/>
          <w:szCs w:val="24"/>
        </w:rPr>
        <w:t>Zasedání zastupitelstva řídí starosta, popřípadě místostarosta či jiný člen zastupitelstva (dále jen „předsedající“).</w:t>
      </w:r>
    </w:p>
    <w:p w14:paraId="0BA8A7C4" w14:textId="77777777" w:rsidR="00693D6D" w:rsidRPr="00751A2F" w:rsidRDefault="00693D6D" w:rsidP="00693D6D">
      <w:pPr>
        <w:tabs>
          <w:tab w:val="left" w:pos="426"/>
        </w:tabs>
        <w:ind w:left="720"/>
        <w:contextualSpacing/>
        <w:jc w:val="both"/>
        <w:rPr>
          <w:rFonts w:cs="Arial"/>
          <w:szCs w:val="24"/>
        </w:rPr>
      </w:pPr>
    </w:p>
    <w:p w14:paraId="6038BF2D"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Zasedání zastupitelstva jsou veřejná.</w:t>
      </w:r>
    </w:p>
    <w:p w14:paraId="7C0B0B4B" w14:textId="77777777" w:rsidR="00693D6D" w:rsidRPr="00751A2F" w:rsidRDefault="00693D6D" w:rsidP="00693D6D">
      <w:pPr>
        <w:tabs>
          <w:tab w:val="left" w:pos="426"/>
        </w:tabs>
        <w:ind w:left="720"/>
        <w:contextualSpacing/>
        <w:jc w:val="both"/>
        <w:rPr>
          <w:rFonts w:cs="Arial"/>
          <w:szCs w:val="24"/>
        </w:rPr>
      </w:pPr>
    </w:p>
    <w:p w14:paraId="1442947C" w14:textId="77777777" w:rsidR="00DA549D" w:rsidRPr="00D665FB" w:rsidRDefault="00DA549D" w:rsidP="00DA549D">
      <w:pPr>
        <w:numPr>
          <w:ilvl w:val="0"/>
          <w:numId w:val="5"/>
        </w:numPr>
        <w:tabs>
          <w:tab w:val="left" w:pos="426"/>
        </w:tabs>
        <w:contextualSpacing/>
        <w:jc w:val="both"/>
        <w:rPr>
          <w:rFonts w:cs="Arial"/>
          <w:szCs w:val="24"/>
        </w:rPr>
      </w:pPr>
      <w:r w:rsidRPr="00D665FB">
        <w:rPr>
          <w:rFonts w:cs="Arial"/>
          <w:szCs w:val="24"/>
        </w:rPr>
        <w:t>Zastupitelstvo je schopno se usnášet, je-li přítomna (v místě konání či distančním způsobem) nadpoloviční většina všech jeho členů. Člen zastupitelstva účastnící se zasedání distančním způsobem musí být v audiovizuálním kontaktu s ostatními účastníky zasedání prostřednictvím technického zařízení pro obousměrný přenos obrazu a zvuku umožňujícího realizovat zákonná práva spojená s účastí na jednání v souladu s právním řádem. Člen zastupitelstva účastnící se zasedání distančním způsobem se přerušením obrazového přenosu považuje za nepřítomného na zasedání, a to včetně všech právních důsledků. Předsedající v takovém případě zasedání za účelem odstranění související technické závady na nezbytně nutnou dobu přeruší. Tato skutečnost se vždy uvede do zápisu. Nepodaří-li se závadu odstranit, zaznamená zapisovatel nepřítomnost dotčeného člena zastupitelstva do systému jako odchod a předsedající obnoví zasedání, ve kterém dá pokračovat dle schváleného programu. Není-li v důsledku výše uvedené technické závady přítomna (v místě konání či distančním způsobem) nadpoloviční většina všech členů zastupitelstva, ukončí předsedající zasedání. Náhradní zasedání zastupitelstva se koná do 21 dnů. Při výpadku zvuku se výše uvedené zásady uplatní přímo úměrně závažnosti situace. O sporných případech rozhodne hlasováním zastupitelstvo.</w:t>
      </w:r>
    </w:p>
    <w:p w14:paraId="4BD92421" w14:textId="77777777" w:rsidR="00693D6D" w:rsidRPr="00751A2F" w:rsidRDefault="00693D6D" w:rsidP="00693D6D">
      <w:pPr>
        <w:tabs>
          <w:tab w:val="left" w:pos="426"/>
        </w:tabs>
        <w:ind w:left="720"/>
        <w:contextualSpacing/>
        <w:jc w:val="both"/>
        <w:rPr>
          <w:rFonts w:cs="Arial"/>
          <w:szCs w:val="24"/>
        </w:rPr>
      </w:pPr>
    </w:p>
    <w:p w14:paraId="644BDF00" w14:textId="77777777" w:rsidR="00693D6D" w:rsidRPr="00E26D5F" w:rsidRDefault="00693D6D" w:rsidP="00693D6D">
      <w:pPr>
        <w:numPr>
          <w:ilvl w:val="0"/>
          <w:numId w:val="5"/>
        </w:numPr>
        <w:tabs>
          <w:tab w:val="left" w:pos="426"/>
        </w:tabs>
        <w:contextualSpacing/>
        <w:jc w:val="both"/>
        <w:rPr>
          <w:rFonts w:cs="Arial"/>
          <w:szCs w:val="24"/>
        </w:rPr>
      </w:pPr>
      <w:r w:rsidRPr="00E26D5F">
        <w:rPr>
          <w:rFonts w:cs="Arial"/>
          <w:szCs w:val="24"/>
        </w:rPr>
        <w:t>Předsedající zahájí zasedání zastupitelstva nejpozději 20 minut po stanoveném začátku zasedání. Není-li při zahájení jednání zastupitelstva nebo v jeho průběhu přítomna (v místě konání či distančním způsobem) nadpoloviční většina všech členů zastupitelstva, ukončí předsedající zasedání zastupitelstva. Do 21 dnů se koná jeho náhradní zasedání.</w:t>
      </w:r>
    </w:p>
    <w:p w14:paraId="4DB6FB1C" w14:textId="77777777" w:rsidR="00693D6D" w:rsidRPr="00751A2F" w:rsidRDefault="00693D6D" w:rsidP="00693D6D">
      <w:pPr>
        <w:tabs>
          <w:tab w:val="left" w:pos="426"/>
        </w:tabs>
        <w:ind w:left="720"/>
        <w:contextualSpacing/>
        <w:jc w:val="both"/>
        <w:rPr>
          <w:rFonts w:cs="Arial"/>
          <w:szCs w:val="24"/>
        </w:rPr>
      </w:pPr>
    </w:p>
    <w:p w14:paraId="59FAC882" w14:textId="2CCA52A2" w:rsidR="00693D6D" w:rsidRPr="00355F7B" w:rsidRDefault="00957719" w:rsidP="00693D6D">
      <w:pPr>
        <w:numPr>
          <w:ilvl w:val="0"/>
          <w:numId w:val="5"/>
        </w:numPr>
        <w:tabs>
          <w:tab w:val="left" w:pos="426"/>
        </w:tabs>
        <w:contextualSpacing/>
        <w:jc w:val="both"/>
        <w:rPr>
          <w:rFonts w:cs="Arial"/>
          <w:szCs w:val="24"/>
        </w:rPr>
      </w:pPr>
      <w:r w:rsidRPr="00355F7B">
        <w:rPr>
          <w:rFonts w:cs="Arial"/>
          <w:szCs w:val="24"/>
        </w:rPr>
        <w:t xml:space="preserve">Předsedající zahajuje, řídí a ukončuje zasedání zastupitelstva. V úvodu zasedání předsedající konstatuje usnášeníschopnost zastupitelstva, informuje přítomné o případné distanční účasti příslušných členů zastupitelstva. V rámci projednávání prvního bodu předsedající určí zapisovatele z okruhu zaměstnanců </w:t>
      </w:r>
      <w:r w:rsidR="00355F7B">
        <w:rPr>
          <w:rFonts w:cs="Arial"/>
          <w:szCs w:val="24"/>
        </w:rPr>
        <w:t>obce</w:t>
      </w:r>
      <w:r w:rsidRPr="00355F7B">
        <w:rPr>
          <w:rFonts w:cs="Arial"/>
          <w:szCs w:val="24"/>
        </w:rPr>
        <w:t xml:space="preserve"> zařazených do </w:t>
      </w:r>
      <w:r w:rsidR="00355F7B">
        <w:rPr>
          <w:rFonts w:cs="Arial"/>
          <w:szCs w:val="24"/>
        </w:rPr>
        <w:t>obecního</w:t>
      </w:r>
      <w:r w:rsidRPr="00355F7B">
        <w:rPr>
          <w:rFonts w:cs="Arial"/>
          <w:szCs w:val="24"/>
        </w:rPr>
        <w:t xml:space="preserve"> úřadu a předloží zastupitelstvu návrh na volbu dvou ověřovatelů zápisu z řad členů zastupitelstva. V rámci druhého bodu pak navrhne ke schválení program jednání i s případnými změnami.</w:t>
      </w:r>
      <w:r w:rsidR="00693D6D" w:rsidRPr="00355F7B">
        <w:rPr>
          <w:rFonts w:cs="Arial"/>
          <w:szCs w:val="24"/>
        </w:rPr>
        <w:t> </w:t>
      </w:r>
      <w:commentRangeStart w:id="27"/>
      <w:ins w:id="28" w:author="User" w:date="2025-04-07T16:49:00Z">
        <w:r w:rsidR="004F5AEB" w:rsidRPr="004F5AEB">
          <w:rPr>
            <w:rFonts w:cs="Arial"/>
            <w:szCs w:val="24"/>
          </w:rPr>
          <w:t>Předsedající seznámí přítomné s rámcovou zprávou o činnosti orgánů obce a o plnění úkolů vyplývajících z usnesení přijatých na posledním zasedání zastupitelstva, případně o vyřízení dotazů či podnětů z tohoto zasedání</w:t>
        </w:r>
      </w:ins>
      <w:ins w:id="29" w:author="User" w:date="2025-04-07T16:49:00Z" w16du:dateUtc="2025-04-07T14:49:00Z">
        <w:r w:rsidR="004F5AEB">
          <w:rPr>
            <w:rFonts w:cs="Arial"/>
            <w:szCs w:val="24"/>
          </w:rPr>
          <w:t>.</w:t>
        </w:r>
      </w:ins>
      <w:commentRangeEnd w:id="27"/>
      <w:ins w:id="30" w:author="User" w:date="2025-04-07T16:50:00Z" w16du:dateUtc="2025-04-07T14:50:00Z">
        <w:r w:rsidR="004F5AEB">
          <w:rPr>
            <w:rStyle w:val="Odkaznakoment"/>
          </w:rPr>
          <w:commentReference w:id="27"/>
        </w:r>
      </w:ins>
      <w:r w:rsidR="00355F7B">
        <w:rPr>
          <w:rFonts w:cs="Arial"/>
          <w:szCs w:val="24"/>
        </w:rPr>
        <w:br/>
      </w:r>
    </w:p>
    <w:p w14:paraId="04EB15CC" w14:textId="00DA859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 xml:space="preserve">O zařazení návrhů na pořad jednání přednesených v průběhu zasedání zastupitelstva rozhodne </w:t>
      </w:r>
      <w:r w:rsidR="00AA37C7">
        <w:rPr>
          <w:rFonts w:cs="Arial"/>
          <w:szCs w:val="24"/>
        </w:rPr>
        <w:t xml:space="preserve">procedurálním hlasováním </w:t>
      </w:r>
      <w:r w:rsidRPr="00751A2F">
        <w:rPr>
          <w:rFonts w:cs="Arial"/>
          <w:szCs w:val="24"/>
        </w:rPr>
        <w:t>zastupitelstvo.</w:t>
      </w:r>
    </w:p>
    <w:p w14:paraId="49AFDC2B" w14:textId="77777777" w:rsidR="00693D6D" w:rsidRPr="00751A2F" w:rsidRDefault="00693D6D" w:rsidP="00693D6D">
      <w:pPr>
        <w:tabs>
          <w:tab w:val="left" w:pos="426"/>
        </w:tabs>
        <w:ind w:left="720"/>
        <w:contextualSpacing/>
        <w:jc w:val="both"/>
        <w:rPr>
          <w:rFonts w:cs="Arial"/>
          <w:szCs w:val="24"/>
        </w:rPr>
      </w:pPr>
    </w:p>
    <w:p w14:paraId="21E5224C" w14:textId="77777777" w:rsidR="00AA37C7" w:rsidRPr="00D665FB" w:rsidRDefault="00AA37C7" w:rsidP="00AA37C7">
      <w:pPr>
        <w:numPr>
          <w:ilvl w:val="0"/>
          <w:numId w:val="5"/>
        </w:numPr>
        <w:tabs>
          <w:tab w:val="left" w:pos="426"/>
        </w:tabs>
        <w:contextualSpacing/>
        <w:jc w:val="both"/>
        <w:rPr>
          <w:rFonts w:cs="Arial"/>
          <w:szCs w:val="24"/>
        </w:rPr>
      </w:pPr>
      <w:r w:rsidRPr="00D665FB">
        <w:rPr>
          <w:rFonts w:cs="Arial"/>
          <w:szCs w:val="24"/>
        </w:rPr>
        <w:lastRenderedPageBreak/>
        <w:t>Jednotlivé body programu před jejich projednáním stručně uvede předkladatel bodu, případně předsedající.</w:t>
      </w:r>
    </w:p>
    <w:p w14:paraId="25DBD7D9" w14:textId="77777777" w:rsidR="00693D6D" w:rsidRPr="00751A2F" w:rsidRDefault="00693D6D" w:rsidP="00693D6D">
      <w:pPr>
        <w:tabs>
          <w:tab w:val="left" w:pos="426"/>
        </w:tabs>
        <w:ind w:left="720"/>
        <w:contextualSpacing/>
        <w:jc w:val="both"/>
        <w:rPr>
          <w:rFonts w:cs="Arial"/>
          <w:szCs w:val="24"/>
        </w:rPr>
      </w:pPr>
    </w:p>
    <w:p w14:paraId="5C242B5C" w14:textId="6F801C56" w:rsidR="009533B9" w:rsidRPr="00D665FB" w:rsidRDefault="0047403F" w:rsidP="009533B9">
      <w:pPr>
        <w:numPr>
          <w:ilvl w:val="0"/>
          <w:numId w:val="5"/>
        </w:numPr>
        <w:tabs>
          <w:tab w:val="left" w:pos="426"/>
        </w:tabs>
        <w:spacing w:before="240"/>
        <w:contextualSpacing/>
        <w:jc w:val="both"/>
        <w:rPr>
          <w:rFonts w:cs="Arial"/>
          <w:szCs w:val="24"/>
        </w:rPr>
      </w:pPr>
      <w:ins w:id="31" w:author="User" w:date="2025-04-07T15:57:00Z" w16du:dateUtc="2025-04-07T13:57:00Z">
        <w:r w:rsidRPr="0047403F">
          <w:rPr>
            <w:rFonts w:cs="Arial"/>
            <w:szCs w:val="24"/>
          </w:rPr>
          <w:t>Před zahájením rozpravy umožní předsedající zástupcům výborů seznámit zastupitelstvo se stanovisky výborů k projednávané problematice</w:t>
        </w:r>
        <w:r>
          <w:rPr>
            <w:rFonts w:cs="Arial"/>
            <w:szCs w:val="24"/>
          </w:rPr>
          <w:t>.</w:t>
        </w:r>
      </w:ins>
      <w:commentRangeStart w:id="32"/>
      <w:del w:id="33" w:author="User" w:date="2025-04-07T15:57:00Z" w16du:dateUtc="2025-04-07T13:57:00Z">
        <w:r w:rsidR="009533B9" w:rsidRPr="00D665FB" w:rsidDel="0047403F">
          <w:rPr>
            <w:rFonts w:cs="Arial"/>
            <w:szCs w:val="24"/>
          </w:rPr>
          <w:delText>V rámci rozpravy/diskuze umožní předsedající přednostně zástupcům výborů seznámit zastupitelstvo se stanovisky výborů k projednávané problematice</w:delText>
        </w:r>
      </w:del>
      <w:r w:rsidR="009533B9" w:rsidRPr="00D665FB">
        <w:rPr>
          <w:rFonts w:cs="Arial"/>
          <w:szCs w:val="24"/>
        </w:rPr>
        <w:t>.</w:t>
      </w:r>
      <w:r w:rsidR="00B73281">
        <w:rPr>
          <w:rFonts w:cs="Arial"/>
          <w:szCs w:val="24"/>
        </w:rPr>
        <w:br/>
      </w:r>
      <w:commentRangeEnd w:id="32"/>
      <w:r>
        <w:rPr>
          <w:rStyle w:val="Odkaznakoment"/>
        </w:rPr>
        <w:commentReference w:id="32"/>
      </w:r>
    </w:p>
    <w:p w14:paraId="12A0B2CC" w14:textId="77777777" w:rsidR="000206A7" w:rsidRDefault="000206A7">
      <w:pPr>
        <w:rPr>
          <w:rFonts w:cs="Arial"/>
          <w:b/>
          <w:szCs w:val="24"/>
        </w:rPr>
      </w:pPr>
      <w:r>
        <w:rPr>
          <w:rFonts w:cs="Arial"/>
          <w:b/>
          <w:szCs w:val="24"/>
        </w:rPr>
        <w:br w:type="page"/>
      </w:r>
    </w:p>
    <w:p w14:paraId="2326B89D" w14:textId="47B8ABB9" w:rsidR="00693D6D" w:rsidRPr="00751A2F" w:rsidRDefault="00693D6D" w:rsidP="00693D6D">
      <w:pPr>
        <w:tabs>
          <w:tab w:val="left" w:pos="426"/>
        </w:tabs>
        <w:spacing w:before="240"/>
        <w:ind w:left="720"/>
        <w:jc w:val="both"/>
        <w:rPr>
          <w:rFonts w:cs="Arial"/>
          <w:b/>
          <w:szCs w:val="24"/>
        </w:rPr>
      </w:pPr>
      <w:r w:rsidRPr="00751A2F">
        <w:rPr>
          <w:rFonts w:cs="Arial"/>
          <w:b/>
          <w:szCs w:val="24"/>
        </w:rPr>
        <w:lastRenderedPageBreak/>
        <w:t>Rozprava</w:t>
      </w:r>
    </w:p>
    <w:p w14:paraId="7299E57D" w14:textId="28B9C5AE" w:rsidR="000C4607" w:rsidRPr="00D665FB" w:rsidRDefault="000C4607" w:rsidP="000C4607">
      <w:pPr>
        <w:numPr>
          <w:ilvl w:val="0"/>
          <w:numId w:val="5"/>
        </w:numPr>
        <w:tabs>
          <w:tab w:val="left" w:pos="426"/>
        </w:tabs>
        <w:contextualSpacing/>
        <w:jc w:val="both"/>
        <w:rPr>
          <w:rFonts w:cs="Arial"/>
          <w:szCs w:val="24"/>
        </w:rPr>
      </w:pPr>
      <w:r w:rsidRPr="00D665FB">
        <w:rPr>
          <w:rFonts w:cs="Arial"/>
          <w:szCs w:val="24"/>
        </w:rPr>
        <w:t>Do rozpravy/diskuze se členové zastupitelstva hlásí prostřednictvím svého hlasovacího terminálu v systému Usneseni.cz, v</w:t>
      </w:r>
      <w:r w:rsidR="00A30D0F">
        <w:rPr>
          <w:rFonts w:cs="Arial"/>
          <w:szCs w:val="24"/>
        </w:rPr>
        <w:t> </w:t>
      </w:r>
      <w:r w:rsidRPr="00D665FB">
        <w:rPr>
          <w:rFonts w:cs="Arial"/>
          <w:szCs w:val="24"/>
        </w:rPr>
        <w:t>případě</w:t>
      </w:r>
      <w:r w:rsidR="00A30D0F">
        <w:rPr>
          <w:rFonts w:cs="Arial"/>
          <w:szCs w:val="24"/>
        </w:rPr>
        <w:t xml:space="preserve">, že to není možné, </w:t>
      </w:r>
      <w:r w:rsidRPr="00D665FB">
        <w:rPr>
          <w:rFonts w:cs="Arial"/>
          <w:szCs w:val="24"/>
        </w:rPr>
        <w:t>zvednutím ruky.</w:t>
      </w:r>
    </w:p>
    <w:p w14:paraId="3E76E772" w14:textId="77777777" w:rsidR="000C4607" w:rsidRDefault="000C4607" w:rsidP="000C4607">
      <w:pPr>
        <w:tabs>
          <w:tab w:val="left" w:pos="426"/>
        </w:tabs>
        <w:ind w:left="720"/>
        <w:contextualSpacing/>
        <w:jc w:val="both"/>
        <w:rPr>
          <w:rFonts w:cs="Arial"/>
          <w:szCs w:val="24"/>
        </w:rPr>
      </w:pPr>
    </w:p>
    <w:p w14:paraId="1F8515CF" w14:textId="4D987B24"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Všem vystupujícím uděluje, popřípadě odnímá slovo předsedající.</w:t>
      </w:r>
    </w:p>
    <w:p w14:paraId="4FA27792" w14:textId="77777777" w:rsidR="00693D6D" w:rsidRPr="00751A2F" w:rsidRDefault="00693D6D" w:rsidP="00693D6D">
      <w:pPr>
        <w:tabs>
          <w:tab w:val="left" w:pos="426"/>
        </w:tabs>
        <w:ind w:left="720"/>
        <w:contextualSpacing/>
        <w:jc w:val="both"/>
        <w:rPr>
          <w:rFonts w:cs="Arial"/>
          <w:szCs w:val="24"/>
        </w:rPr>
      </w:pPr>
    </w:p>
    <w:p w14:paraId="26D1FFEC"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Předsedající důsledně dbá na věcný průběh a pracovní charakter zasedání.</w:t>
      </w:r>
    </w:p>
    <w:p w14:paraId="6153B914" w14:textId="77777777" w:rsidR="00693D6D" w:rsidRPr="00751A2F" w:rsidRDefault="00693D6D" w:rsidP="00693D6D">
      <w:pPr>
        <w:tabs>
          <w:tab w:val="left" w:pos="426"/>
        </w:tabs>
        <w:ind w:left="720"/>
        <w:contextualSpacing/>
        <w:jc w:val="both"/>
        <w:rPr>
          <w:rFonts w:cs="Arial"/>
          <w:szCs w:val="24"/>
        </w:rPr>
      </w:pPr>
    </w:p>
    <w:p w14:paraId="63F024E2" w14:textId="47490B33" w:rsidR="00693D6D" w:rsidRPr="00751A2F" w:rsidRDefault="003863BB" w:rsidP="00693D6D">
      <w:pPr>
        <w:numPr>
          <w:ilvl w:val="0"/>
          <w:numId w:val="5"/>
        </w:numPr>
        <w:tabs>
          <w:tab w:val="left" w:pos="426"/>
        </w:tabs>
        <w:contextualSpacing/>
        <w:jc w:val="both"/>
        <w:rPr>
          <w:rFonts w:cs="Arial"/>
          <w:szCs w:val="24"/>
        </w:rPr>
      </w:pPr>
      <w:r w:rsidRPr="00D665FB">
        <w:rPr>
          <w:rFonts w:cs="Arial"/>
          <w:szCs w:val="24"/>
        </w:rPr>
        <w:t>Zahájení a ukončení rozpravy oznamuje předsedající. Do rozpravy se ostatní účastníci zasedání přihlašují pokynem administrátorovi (zapisovateli), který je zařadí do fronty přihlášených. Přihlásit se o slovo k projednávanému bodu (problematice) lze pouze do ukončení rozpravy v rámci tohoto bodu. Pro členy zastupitelstva účastnící se zasedání distančním způsobem platí obdobně totéž.</w:t>
      </w:r>
    </w:p>
    <w:p w14:paraId="0EC3CC2B" w14:textId="77777777" w:rsidR="00693D6D" w:rsidRPr="00751A2F" w:rsidRDefault="00693D6D" w:rsidP="00693D6D">
      <w:pPr>
        <w:tabs>
          <w:tab w:val="left" w:pos="426"/>
        </w:tabs>
        <w:ind w:left="720"/>
        <w:contextualSpacing/>
        <w:jc w:val="both"/>
        <w:rPr>
          <w:rFonts w:cs="Arial"/>
          <w:szCs w:val="24"/>
        </w:rPr>
      </w:pPr>
    </w:p>
    <w:p w14:paraId="087C4DD7" w14:textId="690F0E0A" w:rsidR="00693D6D" w:rsidRPr="004423A4" w:rsidRDefault="0077799A" w:rsidP="004423A4">
      <w:pPr>
        <w:numPr>
          <w:ilvl w:val="0"/>
          <w:numId w:val="5"/>
        </w:numPr>
        <w:tabs>
          <w:tab w:val="left" w:pos="426"/>
        </w:tabs>
        <w:contextualSpacing/>
        <w:jc w:val="both"/>
        <w:rPr>
          <w:rFonts w:cs="Arial"/>
          <w:szCs w:val="24"/>
        </w:rPr>
      </w:pPr>
      <w:r w:rsidRPr="00D665FB">
        <w:rPr>
          <w:rFonts w:cs="Arial"/>
          <w:szCs w:val="24"/>
        </w:rPr>
        <w:t xml:space="preserve">Předsedající udělí postupně slovo všem přihlášeným členům zastupitelstva, a to v pořadí, v jakém se přihlásili o slovo. Přednostně může předsedající udělit slovo předkladateli návrhu projednávaného bodu programu. Ke stejnému bodu programu se tentýž vystupující (včetně předkladatele) smí vyjádřit nejvýše třikrát, přičemž každé jeho jednotlivé vystoupení je omezeno časovým limitem 3 minut. Po překročení počtu vystoupení je zastupiteli deaktivováno tlačítko přihlášení do diskuze. Po překročení vymezeného času může předsedající vystupujícímu odejmout slovo. Za účelem doplnění projednávané problematiky může předsedající udělit slovo příslušnému zaměstnanci </w:t>
      </w:r>
      <w:del w:id="34" w:author="User" w:date="2025-04-08T10:16:00Z" w16du:dateUtc="2025-04-08T08:16:00Z">
        <w:r w:rsidRPr="00D665FB" w:rsidDel="00696AAE">
          <w:rPr>
            <w:rFonts w:cs="Arial"/>
            <w:szCs w:val="24"/>
          </w:rPr>
          <w:delText xml:space="preserve">města </w:delText>
        </w:r>
      </w:del>
      <w:ins w:id="35" w:author="User" w:date="2025-04-08T10:16:00Z" w16du:dateUtc="2025-04-08T08:16:00Z">
        <w:r w:rsidR="00696AAE">
          <w:rPr>
            <w:rFonts w:cs="Arial"/>
            <w:szCs w:val="24"/>
          </w:rPr>
          <w:t>obce</w:t>
        </w:r>
        <w:r w:rsidR="00696AAE" w:rsidRPr="00D665FB">
          <w:rPr>
            <w:rFonts w:cs="Arial"/>
            <w:szCs w:val="24"/>
          </w:rPr>
          <w:t xml:space="preserve"> </w:t>
        </w:r>
      </w:ins>
      <w:r w:rsidRPr="00D665FB">
        <w:rPr>
          <w:rFonts w:cs="Arial"/>
          <w:szCs w:val="24"/>
        </w:rPr>
        <w:t xml:space="preserve">zařazenému do </w:t>
      </w:r>
      <w:del w:id="36" w:author="User" w:date="2025-04-08T10:16:00Z" w16du:dateUtc="2025-04-08T08:16:00Z">
        <w:r w:rsidRPr="00D665FB" w:rsidDel="00696AAE">
          <w:rPr>
            <w:rFonts w:cs="Arial"/>
            <w:szCs w:val="24"/>
          </w:rPr>
          <w:delText xml:space="preserve">městského </w:delText>
        </w:r>
      </w:del>
      <w:proofErr w:type="spellStart"/>
      <w:ins w:id="37" w:author="User" w:date="2025-04-08T10:16:00Z" w16du:dateUtc="2025-04-08T08:16:00Z">
        <w:r w:rsidR="00696AAE">
          <w:rPr>
            <w:rFonts w:cs="Arial"/>
            <w:szCs w:val="24"/>
          </w:rPr>
          <w:t>obceního</w:t>
        </w:r>
        <w:proofErr w:type="spellEnd"/>
        <w:r w:rsidR="00696AAE" w:rsidRPr="00D665FB">
          <w:rPr>
            <w:rFonts w:cs="Arial"/>
            <w:szCs w:val="24"/>
          </w:rPr>
          <w:t xml:space="preserve"> </w:t>
        </w:r>
      </w:ins>
      <w:r w:rsidRPr="00D665FB">
        <w:rPr>
          <w:rFonts w:cs="Arial"/>
          <w:szCs w:val="24"/>
        </w:rPr>
        <w:t>úřadu; jeho vystoupení není omezeno časovým limitem.</w:t>
      </w:r>
    </w:p>
    <w:p w14:paraId="23C2D7C5" w14:textId="77777777" w:rsidR="00693D6D" w:rsidRPr="00751A2F" w:rsidRDefault="00693D6D" w:rsidP="00693D6D">
      <w:pPr>
        <w:tabs>
          <w:tab w:val="left" w:pos="426"/>
        </w:tabs>
        <w:ind w:left="720"/>
        <w:contextualSpacing/>
        <w:jc w:val="both"/>
        <w:rPr>
          <w:rFonts w:cs="Arial"/>
          <w:szCs w:val="24"/>
        </w:rPr>
      </w:pPr>
    </w:p>
    <w:p w14:paraId="40F01A2D" w14:textId="2EA4740E" w:rsidR="00C64852" w:rsidRPr="00D665FB" w:rsidRDefault="00C64852" w:rsidP="00C64852">
      <w:pPr>
        <w:numPr>
          <w:ilvl w:val="0"/>
          <w:numId w:val="5"/>
        </w:numPr>
        <w:tabs>
          <w:tab w:val="left" w:pos="426"/>
        </w:tabs>
        <w:contextualSpacing/>
        <w:jc w:val="both"/>
        <w:rPr>
          <w:rFonts w:cs="Arial"/>
          <w:szCs w:val="24"/>
        </w:rPr>
      </w:pPr>
      <w:r w:rsidRPr="00D665FB">
        <w:rPr>
          <w:rFonts w:cs="Arial"/>
          <w:szCs w:val="24"/>
        </w:rPr>
        <w:t>Osobám přihlášeným do rozpravy na základě oprávnění dle § 16, 17 nebo 36 zákona o obcích udělí předsedající slovo po skončení vystoupení posledního z přihlášených dle čl. 6 odst. 14, a to v pořadí, v jakém se přihlásili o slovo. Osoby uvedené v první větě mohou vystoupit k témuž bodu programu nejvýše dvakrát a každé jejich vystoupení je omezeno časovým limitem 3 minut.</w:t>
      </w:r>
    </w:p>
    <w:p w14:paraId="17BE4B90" w14:textId="562907A3" w:rsidR="00693D6D" w:rsidRPr="00C64852" w:rsidRDefault="00693D6D" w:rsidP="00C64852">
      <w:pPr>
        <w:tabs>
          <w:tab w:val="left" w:pos="426"/>
        </w:tabs>
        <w:ind w:left="720"/>
        <w:contextualSpacing/>
        <w:jc w:val="both"/>
        <w:rPr>
          <w:rFonts w:cs="Arial"/>
          <w:szCs w:val="24"/>
        </w:rPr>
      </w:pPr>
    </w:p>
    <w:p w14:paraId="7A6587D6"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Požádá-li na zasedání zastupitelstva o slovo člen vlády nebo jím určený zástupce, senátor, poslanec, nebo zástupce orgánů kraje, musí mu být uděleno.</w:t>
      </w:r>
    </w:p>
    <w:p w14:paraId="2419033F" w14:textId="77777777" w:rsidR="00693D6D" w:rsidRPr="00751A2F" w:rsidRDefault="00693D6D" w:rsidP="00693D6D">
      <w:pPr>
        <w:tabs>
          <w:tab w:val="left" w:pos="426"/>
        </w:tabs>
        <w:ind w:left="720"/>
        <w:contextualSpacing/>
        <w:jc w:val="both"/>
        <w:rPr>
          <w:rFonts w:cs="Arial"/>
          <w:szCs w:val="24"/>
        </w:rPr>
      </w:pPr>
    </w:p>
    <w:p w14:paraId="6E9E4DF1" w14:textId="77777777" w:rsidR="00693D6D" w:rsidRPr="00751A2F" w:rsidRDefault="00693D6D" w:rsidP="00693D6D">
      <w:pPr>
        <w:numPr>
          <w:ilvl w:val="0"/>
          <w:numId w:val="5"/>
        </w:numPr>
        <w:tabs>
          <w:tab w:val="left" w:pos="426"/>
        </w:tabs>
        <w:contextualSpacing/>
        <w:jc w:val="both"/>
        <w:rPr>
          <w:rFonts w:cs="Arial"/>
          <w:szCs w:val="24"/>
        </w:rPr>
      </w:pPr>
      <w:r w:rsidRPr="00751A2F">
        <w:rPr>
          <w:rFonts w:cs="Arial"/>
          <w:szCs w:val="24"/>
        </w:rPr>
        <w:t>Se souhlasem předsedajícího mohou na zasedání zastupitelstva vystoupit i osoby v jednacím řádu neuvedené, nerozhodne-li v konkrétním případě zastupitelstvo jinak.</w:t>
      </w:r>
    </w:p>
    <w:p w14:paraId="4A211062" w14:textId="77777777" w:rsidR="00693D6D" w:rsidRPr="00751A2F" w:rsidRDefault="00693D6D" w:rsidP="00693D6D">
      <w:pPr>
        <w:tabs>
          <w:tab w:val="left" w:pos="426"/>
        </w:tabs>
        <w:ind w:left="720"/>
        <w:contextualSpacing/>
        <w:jc w:val="both"/>
        <w:rPr>
          <w:rFonts w:cs="Arial"/>
          <w:szCs w:val="24"/>
        </w:rPr>
      </w:pPr>
    </w:p>
    <w:p w14:paraId="717E66ED" w14:textId="77777777" w:rsidR="00693D6D" w:rsidRDefault="00693D6D" w:rsidP="00693D6D">
      <w:pPr>
        <w:numPr>
          <w:ilvl w:val="0"/>
          <w:numId w:val="5"/>
        </w:numPr>
        <w:tabs>
          <w:tab w:val="left" w:pos="426"/>
        </w:tabs>
        <w:contextualSpacing/>
        <w:jc w:val="both"/>
        <w:rPr>
          <w:ins w:id="38" w:author="User" w:date="2025-04-07T16:03:00Z" w16du:dateUtc="2025-04-07T14:03:00Z"/>
          <w:rFonts w:cs="Arial"/>
          <w:szCs w:val="24"/>
        </w:rPr>
      </w:pPr>
      <w:r>
        <w:rPr>
          <w:rFonts w:cs="Arial"/>
          <w:szCs w:val="24"/>
        </w:rPr>
        <w:t>Členové zastupitelstva</w:t>
      </w:r>
      <w:r w:rsidRPr="00751A2F">
        <w:rPr>
          <w:rFonts w:cs="Arial"/>
          <w:szCs w:val="24"/>
        </w:rPr>
        <w:t xml:space="preserve"> se mohou kdykoliv přihlásit o slovo s technickou poznámkou, je-li jejím obsahem upozornění na porušení právních předpisů, jednacího řádu či jiných procedurálních pravidel. </w:t>
      </w:r>
      <w:r>
        <w:rPr>
          <w:rFonts w:cs="Arial"/>
          <w:szCs w:val="24"/>
        </w:rPr>
        <w:t>Členovi zastupitelstva</w:t>
      </w:r>
      <w:r w:rsidRPr="00751A2F">
        <w:rPr>
          <w:rFonts w:cs="Arial"/>
          <w:szCs w:val="24"/>
        </w:rPr>
        <w:t xml:space="preserve"> s technickou poznámkou je uděleno přednostní právo na vystoupení ihned po skončení právě probíhajícího projevu.</w:t>
      </w:r>
    </w:p>
    <w:p w14:paraId="43D4769A" w14:textId="77777777" w:rsidR="00801B62" w:rsidRDefault="00801B62">
      <w:pPr>
        <w:pStyle w:val="Odstavecseseznamem"/>
        <w:rPr>
          <w:ins w:id="39" w:author="User" w:date="2025-04-07T16:03:00Z" w16du:dateUtc="2025-04-07T14:03:00Z"/>
          <w:rFonts w:cs="Arial"/>
          <w:szCs w:val="24"/>
        </w:rPr>
        <w:pPrChange w:id="40" w:author="User" w:date="2025-04-07T16:03:00Z" w16du:dateUtc="2025-04-07T14:03:00Z">
          <w:pPr>
            <w:numPr>
              <w:numId w:val="5"/>
            </w:numPr>
            <w:tabs>
              <w:tab w:val="left" w:pos="426"/>
            </w:tabs>
            <w:ind w:left="720" w:hanging="360"/>
            <w:contextualSpacing/>
            <w:jc w:val="both"/>
          </w:pPr>
        </w:pPrChange>
      </w:pPr>
    </w:p>
    <w:p w14:paraId="2C8D4D1F" w14:textId="3BC9B79C" w:rsidR="00801B62" w:rsidRDefault="00801B62" w:rsidP="00693D6D">
      <w:pPr>
        <w:numPr>
          <w:ilvl w:val="0"/>
          <w:numId w:val="5"/>
        </w:numPr>
        <w:tabs>
          <w:tab w:val="left" w:pos="426"/>
        </w:tabs>
        <w:contextualSpacing/>
        <w:jc w:val="both"/>
        <w:rPr>
          <w:rFonts w:cs="Arial"/>
          <w:szCs w:val="24"/>
        </w:rPr>
      </w:pPr>
      <w:commentRangeStart w:id="41"/>
      <w:ins w:id="42" w:author="User" w:date="2025-04-07T16:03:00Z">
        <w:r w:rsidRPr="00801B62">
          <w:rPr>
            <w:rFonts w:cs="Arial"/>
            <w:szCs w:val="24"/>
          </w:rPr>
          <w:lastRenderedPageBreak/>
          <w:t>Zastupitelstvo může pro jednotlivé body programu, případně celé zasedání schválit omezující opatření spočívající ve stanovení maximálního počtu vystoupení téhož řečníka k témuž bodu programu, stejně tak jako stanovit maximální možný časový rozsah (délku trvání) jednotlivých vystoupení.</w:t>
        </w:r>
      </w:ins>
      <w:commentRangeEnd w:id="41"/>
      <w:ins w:id="43" w:author="User" w:date="2025-04-07T16:04:00Z" w16du:dateUtc="2025-04-07T14:04:00Z">
        <w:r>
          <w:rPr>
            <w:rStyle w:val="Odkaznakoment"/>
          </w:rPr>
          <w:commentReference w:id="41"/>
        </w:r>
      </w:ins>
    </w:p>
    <w:p w14:paraId="3894175F" w14:textId="77777777" w:rsidR="00C51CDB" w:rsidRDefault="00C51CDB" w:rsidP="00C51CDB">
      <w:pPr>
        <w:pStyle w:val="Odstavecseseznamem"/>
        <w:rPr>
          <w:rFonts w:cs="Arial"/>
          <w:szCs w:val="24"/>
        </w:rPr>
      </w:pPr>
    </w:p>
    <w:p w14:paraId="3086A5D1" w14:textId="24516630" w:rsidR="00C51CDB" w:rsidRPr="00751A2F" w:rsidRDefault="00C51CDB" w:rsidP="00693D6D">
      <w:pPr>
        <w:numPr>
          <w:ilvl w:val="0"/>
          <w:numId w:val="5"/>
        </w:numPr>
        <w:tabs>
          <w:tab w:val="left" w:pos="426"/>
        </w:tabs>
        <w:contextualSpacing/>
        <w:jc w:val="both"/>
        <w:rPr>
          <w:rFonts w:cs="Arial"/>
          <w:szCs w:val="24"/>
        </w:rPr>
      </w:pPr>
      <w:r w:rsidRPr="00D665FB">
        <w:rPr>
          <w:rFonts w:cs="Arial"/>
          <w:szCs w:val="24"/>
        </w:rPr>
        <w:t>Zastupitelstvo může během vlastního zasedání rozhodnout o změně pořadí jednotlivých bodů programu, eventuálně o jejich odložení na příští zasedání zastupitelstva</w:t>
      </w:r>
    </w:p>
    <w:p w14:paraId="193F7E72" w14:textId="77777777" w:rsidR="00693D6D" w:rsidRPr="00751A2F" w:rsidRDefault="00693D6D" w:rsidP="00693D6D">
      <w:pPr>
        <w:tabs>
          <w:tab w:val="left" w:pos="426"/>
        </w:tabs>
        <w:ind w:left="720"/>
        <w:contextualSpacing/>
        <w:jc w:val="both"/>
        <w:rPr>
          <w:rFonts w:cs="Arial"/>
          <w:szCs w:val="24"/>
        </w:rPr>
      </w:pPr>
    </w:p>
    <w:p w14:paraId="22BC0D28" w14:textId="77777777" w:rsidR="00693D6D" w:rsidRPr="00AA070A" w:rsidRDefault="00693D6D" w:rsidP="00693D6D">
      <w:pPr>
        <w:numPr>
          <w:ilvl w:val="0"/>
          <w:numId w:val="5"/>
        </w:numPr>
        <w:tabs>
          <w:tab w:val="left" w:pos="426"/>
        </w:tabs>
        <w:spacing w:before="240"/>
        <w:contextualSpacing/>
        <w:jc w:val="both"/>
        <w:rPr>
          <w:rFonts w:cs="Arial"/>
          <w:szCs w:val="24"/>
        </w:rPr>
      </w:pPr>
      <w:r w:rsidRPr="00751A2F">
        <w:rPr>
          <w:rFonts w:cs="Arial"/>
          <w:szCs w:val="24"/>
        </w:rPr>
        <w:t>Ukončení rozpravy může navrhnout kterýkoliv člen zastupitelstva. O návrhu na ukončení rozpravy se hlasuje ihned bez rozpravy. V případě schválení návrhu na ukončení rozpravy bude umožněno vystoupit všem, kdo byli do rozpravy přihlášeni před podáním návrhu na její ukončení.</w:t>
      </w:r>
    </w:p>
    <w:p w14:paraId="23516A2F" w14:textId="77777777" w:rsidR="00693D6D" w:rsidRPr="00751A2F" w:rsidRDefault="00693D6D" w:rsidP="00693D6D">
      <w:pPr>
        <w:tabs>
          <w:tab w:val="left" w:pos="426"/>
        </w:tabs>
        <w:spacing w:before="240"/>
        <w:jc w:val="both"/>
        <w:rPr>
          <w:rFonts w:cs="Arial"/>
          <w:b/>
          <w:szCs w:val="24"/>
        </w:rPr>
      </w:pPr>
      <w:r w:rsidRPr="00751A2F">
        <w:rPr>
          <w:rFonts w:cs="Arial"/>
          <w:b/>
          <w:szCs w:val="24"/>
        </w:rPr>
        <w:t xml:space="preserve">           Hlasování a usnesení</w:t>
      </w:r>
    </w:p>
    <w:p w14:paraId="50397EA5" w14:textId="6FFAC78F" w:rsidR="00693D6D" w:rsidRPr="00024AED" w:rsidRDefault="00693D6D" w:rsidP="00693D6D">
      <w:pPr>
        <w:numPr>
          <w:ilvl w:val="0"/>
          <w:numId w:val="5"/>
        </w:numPr>
        <w:tabs>
          <w:tab w:val="left" w:pos="426"/>
        </w:tabs>
        <w:contextualSpacing/>
        <w:jc w:val="both"/>
        <w:rPr>
          <w:rFonts w:cs="Arial"/>
          <w:szCs w:val="24"/>
        </w:rPr>
      </w:pPr>
      <w:r w:rsidRPr="00024AED">
        <w:rPr>
          <w:rFonts w:cs="Arial"/>
          <w:szCs w:val="24"/>
        </w:rPr>
        <w:t>Zastupitelstvo rozhoduje vždy hlasováním. K platnému usnesení zastupitelstva, rozhodnutí nebo volbě je třeba souhlasu nadpoloviční většiny všech členů zastupitelstva, nestanoví-li zvláštní právní předpis jinak.</w:t>
      </w:r>
      <w:r w:rsidRPr="00751A2F">
        <w:t xml:space="preserve"> </w:t>
      </w:r>
    </w:p>
    <w:p w14:paraId="22260BCC" w14:textId="77777777" w:rsidR="00024AED" w:rsidRPr="00024AED" w:rsidRDefault="00024AED" w:rsidP="00024AED">
      <w:pPr>
        <w:tabs>
          <w:tab w:val="left" w:pos="426"/>
        </w:tabs>
        <w:ind w:left="720"/>
        <w:contextualSpacing/>
        <w:jc w:val="both"/>
        <w:rPr>
          <w:rFonts w:cs="Arial"/>
          <w:szCs w:val="24"/>
        </w:rPr>
      </w:pPr>
    </w:p>
    <w:p w14:paraId="2BCA956C" w14:textId="6BF08FD1" w:rsidR="009261E5" w:rsidRPr="009261E5" w:rsidRDefault="001B08BF" w:rsidP="009261E5">
      <w:pPr>
        <w:numPr>
          <w:ilvl w:val="0"/>
          <w:numId w:val="5"/>
        </w:numPr>
        <w:tabs>
          <w:tab w:val="left" w:pos="426"/>
        </w:tabs>
        <w:contextualSpacing/>
        <w:jc w:val="both"/>
        <w:rPr>
          <w:rFonts w:cs="Arial"/>
          <w:szCs w:val="24"/>
        </w:rPr>
      </w:pPr>
      <w:r w:rsidRPr="00D665FB">
        <w:rPr>
          <w:rFonts w:cs="Arial"/>
          <w:szCs w:val="24"/>
        </w:rPr>
        <w:t>Před zahájením hlasování předsedající seznámí zastupitelstvo s předmětem hlasování a přečte doslovné znění navrhovaného usnesení. Text návrhu usnesení bude zobrazen na projektoru v jednací místnosti a zároveň je zobrazen i distančně přítomným zastupitelům na jejich hlasovacích terminálech</w:t>
      </w:r>
      <w:r w:rsidR="00693D6D" w:rsidRPr="00751A2F">
        <w:rPr>
          <w:rFonts w:cs="Arial"/>
          <w:szCs w:val="24"/>
        </w:rPr>
        <w:t>.</w:t>
      </w:r>
      <w:r w:rsidR="009261E5">
        <w:rPr>
          <w:rFonts w:cs="Arial"/>
          <w:szCs w:val="24"/>
        </w:rPr>
        <w:br/>
      </w:r>
    </w:p>
    <w:p w14:paraId="6FBC7467" w14:textId="61C0FC2A" w:rsidR="009261E5" w:rsidRPr="009261E5" w:rsidRDefault="009261E5" w:rsidP="009261E5">
      <w:pPr>
        <w:numPr>
          <w:ilvl w:val="0"/>
          <w:numId w:val="5"/>
        </w:numPr>
        <w:tabs>
          <w:tab w:val="left" w:pos="426"/>
        </w:tabs>
        <w:spacing w:after="0"/>
        <w:contextualSpacing/>
        <w:jc w:val="both"/>
        <w:rPr>
          <w:rFonts w:cs="Arial"/>
          <w:szCs w:val="24"/>
        </w:rPr>
      </w:pPr>
      <w:r w:rsidRPr="00D665FB">
        <w:rPr>
          <w:rFonts w:cs="Arial"/>
          <w:szCs w:val="24"/>
        </w:rPr>
        <w:t xml:space="preserve">O návrhu usnesení se vždy hlasuje jako o jednotném celku. </w:t>
      </w:r>
    </w:p>
    <w:p w14:paraId="00313847" w14:textId="77777777" w:rsidR="00693D6D" w:rsidRDefault="00693D6D" w:rsidP="00693D6D">
      <w:pPr>
        <w:tabs>
          <w:tab w:val="left" w:pos="426"/>
        </w:tabs>
        <w:contextualSpacing/>
        <w:jc w:val="both"/>
        <w:rPr>
          <w:rFonts w:cs="Arial"/>
          <w:szCs w:val="24"/>
        </w:rPr>
      </w:pPr>
    </w:p>
    <w:p w14:paraId="7B489DE2" w14:textId="77777777" w:rsidR="00693D6D" w:rsidRDefault="00693D6D" w:rsidP="00693D6D">
      <w:pPr>
        <w:numPr>
          <w:ilvl w:val="0"/>
          <w:numId w:val="5"/>
        </w:numPr>
        <w:tabs>
          <w:tab w:val="left" w:pos="426"/>
        </w:tabs>
        <w:contextualSpacing/>
        <w:jc w:val="both"/>
        <w:rPr>
          <w:rFonts w:cs="Arial"/>
          <w:szCs w:val="24"/>
        </w:rPr>
      </w:pPr>
      <w:r w:rsidRPr="00751A2F">
        <w:rPr>
          <w:rFonts w:cs="Arial"/>
          <w:szCs w:val="24"/>
        </w:rPr>
        <w:t>Předkladatel návrhu usnesení je povinen dbát o maximální stručnost, věcnost a srozumitelnost předkládaného návrhu.</w:t>
      </w:r>
    </w:p>
    <w:p w14:paraId="2BDDD9BF" w14:textId="77777777" w:rsidR="00693D6D" w:rsidRDefault="00693D6D" w:rsidP="00693D6D">
      <w:pPr>
        <w:tabs>
          <w:tab w:val="left" w:pos="426"/>
        </w:tabs>
        <w:ind w:left="720"/>
        <w:contextualSpacing/>
        <w:jc w:val="both"/>
        <w:rPr>
          <w:rFonts w:cs="Arial"/>
          <w:szCs w:val="24"/>
        </w:rPr>
      </w:pPr>
    </w:p>
    <w:p w14:paraId="2984F96E" w14:textId="77777777" w:rsidR="00587D98" w:rsidRDefault="00693D6D" w:rsidP="00587D98">
      <w:pPr>
        <w:numPr>
          <w:ilvl w:val="0"/>
          <w:numId w:val="5"/>
        </w:numPr>
        <w:tabs>
          <w:tab w:val="left" w:pos="426"/>
        </w:tabs>
        <w:contextualSpacing/>
        <w:jc w:val="both"/>
        <w:rPr>
          <w:rFonts w:cs="Arial"/>
          <w:szCs w:val="24"/>
        </w:rPr>
      </w:pPr>
      <w:r w:rsidRPr="00751A2F">
        <w:rPr>
          <w:rFonts w:cs="Arial"/>
          <w:szCs w:val="24"/>
        </w:rPr>
        <w:t>Konečná formulace usnesení zastupitelstva musí vždy obsahově odpovídat výsledkům jednání zastupitelstva.</w:t>
      </w:r>
    </w:p>
    <w:p w14:paraId="6D61B7EA" w14:textId="77777777" w:rsidR="00587D98" w:rsidRPr="00587D98" w:rsidRDefault="00587D98" w:rsidP="00587D98">
      <w:pPr>
        <w:ind w:left="360"/>
        <w:rPr>
          <w:rFonts w:cs="Arial"/>
          <w:szCs w:val="24"/>
        </w:rPr>
      </w:pPr>
    </w:p>
    <w:p w14:paraId="07E68541" w14:textId="3A5C535B" w:rsidR="00587D98" w:rsidRPr="004B5912" w:rsidRDefault="00587D98" w:rsidP="004B5912">
      <w:pPr>
        <w:numPr>
          <w:ilvl w:val="0"/>
          <w:numId w:val="5"/>
        </w:numPr>
        <w:tabs>
          <w:tab w:val="left" w:pos="426"/>
        </w:tabs>
        <w:contextualSpacing/>
        <w:jc w:val="both"/>
        <w:rPr>
          <w:rFonts w:cs="Arial"/>
          <w:szCs w:val="24"/>
        </w:rPr>
      </w:pPr>
      <w:r w:rsidRPr="00587D98">
        <w:rPr>
          <w:rFonts w:cs="Arial"/>
          <w:szCs w:val="24"/>
        </w:rPr>
        <w:t xml:space="preserve">Ze znění usnesení zastupitelstva mohou v oblasti samostatné působnosti vyplývat úkoly starostovi, </w:t>
      </w:r>
      <w:del w:id="44" w:author="User" w:date="2025-04-08T10:15:00Z" w16du:dateUtc="2025-04-08T08:15:00Z">
        <w:r w:rsidRPr="00587D98" w:rsidDel="00696AAE">
          <w:rPr>
            <w:rFonts w:cs="Arial"/>
            <w:szCs w:val="24"/>
          </w:rPr>
          <w:delText xml:space="preserve">radě města, </w:delText>
        </w:r>
      </w:del>
      <w:r w:rsidRPr="00587D98">
        <w:rPr>
          <w:rFonts w:cs="Arial"/>
          <w:szCs w:val="24"/>
        </w:rPr>
        <w:t xml:space="preserve">členům zastupitelstva, výborům, tajemníkovi </w:t>
      </w:r>
      <w:del w:id="45" w:author="User" w:date="2025-04-08T10:15:00Z" w16du:dateUtc="2025-04-08T08:15:00Z">
        <w:r w:rsidRPr="00587D98" w:rsidDel="00696AAE">
          <w:rPr>
            <w:rFonts w:cs="Arial"/>
            <w:szCs w:val="24"/>
          </w:rPr>
          <w:delText xml:space="preserve">městského </w:delText>
        </w:r>
      </w:del>
      <w:ins w:id="46" w:author="User" w:date="2025-04-08T10:15:00Z" w16du:dateUtc="2025-04-08T08:15:00Z">
        <w:r w:rsidR="00696AAE">
          <w:rPr>
            <w:rFonts w:cs="Arial"/>
            <w:szCs w:val="24"/>
          </w:rPr>
          <w:t>obecního</w:t>
        </w:r>
        <w:r w:rsidR="00696AAE" w:rsidRPr="00587D98">
          <w:rPr>
            <w:rFonts w:cs="Arial"/>
            <w:szCs w:val="24"/>
          </w:rPr>
          <w:t xml:space="preserve"> </w:t>
        </w:r>
      </w:ins>
      <w:r w:rsidRPr="00587D98">
        <w:rPr>
          <w:rFonts w:cs="Arial"/>
          <w:szCs w:val="24"/>
        </w:rPr>
        <w:t xml:space="preserve">úřadu, </w:t>
      </w:r>
      <w:del w:id="47" w:author="User" w:date="2025-04-08T10:15:00Z" w16du:dateUtc="2025-04-08T08:15:00Z">
        <w:r w:rsidRPr="00587D98" w:rsidDel="00696AAE">
          <w:rPr>
            <w:rFonts w:cs="Arial"/>
            <w:szCs w:val="24"/>
          </w:rPr>
          <w:delText xml:space="preserve">městskému </w:delText>
        </w:r>
      </w:del>
      <w:ins w:id="48" w:author="User" w:date="2025-04-08T10:15:00Z" w16du:dateUtc="2025-04-08T08:15:00Z">
        <w:r w:rsidR="00696AAE">
          <w:rPr>
            <w:rFonts w:cs="Arial"/>
            <w:szCs w:val="24"/>
          </w:rPr>
          <w:t>obecnímu</w:t>
        </w:r>
        <w:r w:rsidR="00696AAE" w:rsidRPr="00587D98">
          <w:rPr>
            <w:rFonts w:cs="Arial"/>
            <w:szCs w:val="24"/>
          </w:rPr>
          <w:t xml:space="preserve"> </w:t>
        </w:r>
      </w:ins>
      <w:r w:rsidRPr="00587D98">
        <w:rPr>
          <w:rFonts w:cs="Arial"/>
          <w:szCs w:val="24"/>
        </w:rPr>
        <w:t xml:space="preserve">úřadu, případně dalším institucím </w:t>
      </w:r>
      <w:del w:id="49" w:author="User" w:date="2025-04-08T10:15:00Z" w16du:dateUtc="2025-04-08T08:15:00Z">
        <w:r w:rsidRPr="00587D98" w:rsidDel="00696AAE">
          <w:rPr>
            <w:rFonts w:cs="Arial"/>
            <w:szCs w:val="24"/>
          </w:rPr>
          <w:delText>města</w:delText>
        </w:r>
      </w:del>
      <w:ins w:id="50" w:author="User" w:date="2025-04-08T10:15:00Z" w16du:dateUtc="2025-04-08T08:15:00Z">
        <w:r w:rsidR="00696AAE">
          <w:rPr>
            <w:rFonts w:cs="Arial"/>
            <w:szCs w:val="24"/>
          </w:rPr>
          <w:t>obce</w:t>
        </w:r>
      </w:ins>
      <w:r w:rsidRPr="00587D98">
        <w:rPr>
          <w:rFonts w:cs="Arial"/>
          <w:szCs w:val="24"/>
        </w:rPr>
        <w:t xml:space="preserve">. U takovýchto usnesení se před hlasováním </w:t>
      </w:r>
      <w:r w:rsidR="007A1A70">
        <w:rPr>
          <w:rFonts w:cs="Arial"/>
          <w:szCs w:val="24"/>
        </w:rPr>
        <w:t>může určit</w:t>
      </w:r>
      <w:r w:rsidR="007A1A70" w:rsidRPr="00587D98">
        <w:rPr>
          <w:rFonts w:cs="Arial"/>
          <w:szCs w:val="24"/>
        </w:rPr>
        <w:t xml:space="preserve"> </w:t>
      </w:r>
      <w:r w:rsidRPr="00587D98">
        <w:rPr>
          <w:rFonts w:cs="Arial"/>
          <w:szCs w:val="24"/>
        </w:rPr>
        <w:t xml:space="preserve">termín a osoba odpovědná za plnění usnesení </w:t>
      </w:r>
    </w:p>
    <w:p w14:paraId="3E64C813" w14:textId="77777777" w:rsidR="00693D6D" w:rsidRDefault="00693D6D" w:rsidP="00693D6D">
      <w:pPr>
        <w:tabs>
          <w:tab w:val="left" w:pos="426"/>
        </w:tabs>
        <w:contextualSpacing/>
        <w:jc w:val="both"/>
        <w:rPr>
          <w:rFonts w:cs="Arial"/>
          <w:szCs w:val="24"/>
        </w:rPr>
      </w:pPr>
    </w:p>
    <w:p w14:paraId="3B5C666E" w14:textId="77777777" w:rsidR="00693D6D" w:rsidRPr="004B5912" w:rsidRDefault="00693D6D" w:rsidP="00693D6D">
      <w:pPr>
        <w:numPr>
          <w:ilvl w:val="0"/>
          <w:numId w:val="5"/>
        </w:numPr>
        <w:tabs>
          <w:tab w:val="left" w:pos="426"/>
        </w:tabs>
        <w:contextualSpacing/>
        <w:jc w:val="both"/>
        <w:rPr>
          <w:rFonts w:cs="Arial"/>
          <w:szCs w:val="24"/>
        </w:rPr>
      </w:pPr>
      <w:r w:rsidRPr="004B5912">
        <w:rPr>
          <w:rFonts w:cs="Arial"/>
          <w:szCs w:val="24"/>
        </w:rPr>
        <w:t>Každý člen zastupitelstva hlasuje o předloženém návrhu osobně, v souladu se slibem člena zastupitelstva. Za řádné osobní hlasování nelze považovat situaci, kdy distančně se účastnící člen zastupitelstva hlasuje, aniž by byl v souladu s jednacím řádem viděn prostřednictvím technického zařízení pro obousměrný přenos obrazu a zvuku.</w:t>
      </w:r>
    </w:p>
    <w:p w14:paraId="62D26885" w14:textId="77777777" w:rsidR="00693D6D" w:rsidRPr="00751A2F" w:rsidRDefault="00693D6D" w:rsidP="00693D6D">
      <w:pPr>
        <w:tabs>
          <w:tab w:val="left" w:pos="426"/>
        </w:tabs>
        <w:contextualSpacing/>
        <w:jc w:val="both"/>
        <w:rPr>
          <w:rFonts w:cs="Arial"/>
          <w:szCs w:val="24"/>
        </w:rPr>
      </w:pPr>
    </w:p>
    <w:p w14:paraId="3D0098FF" w14:textId="6BA1D7E2" w:rsidR="00693D6D" w:rsidRDefault="004F1F71" w:rsidP="00693D6D">
      <w:pPr>
        <w:numPr>
          <w:ilvl w:val="0"/>
          <w:numId w:val="5"/>
        </w:numPr>
        <w:tabs>
          <w:tab w:val="left" w:pos="426"/>
        </w:tabs>
        <w:contextualSpacing/>
        <w:jc w:val="both"/>
        <w:rPr>
          <w:rFonts w:cs="Arial"/>
          <w:szCs w:val="24"/>
        </w:rPr>
      </w:pPr>
      <w:r w:rsidRPr="00D665FB">
        <w:rPr>
          <w:rFonts w:cs="Arial"/>
          <w:szCs w:val="24"/>
        </w:rPr>
        <w:lastRenderedPageBreak/>
        <w:t>V průběhu hlasování může člen zastupitelstva hlasovat „PRO“ návrh, „PROTI“ návrhu, případně se „ZDRŽET“ hlasování či „NEHLASOVAT“. Veškeré údaje o všech hlasováních se zaznamenávají do v systému Usneseni.cz a jsou přeneseny do zápisu ze zasedání zastupitelstva</w:t>
      </w:r>
    </w:p>
    <w:p w14:paraId="5AFA50F1" w14:textId="77777777" w:rsidR="00693D6D" w:rsidRPr="00157C9D" w:rsidRDefault="00693D6D" w:rsidP="00693D6D">
      <w:pPr>
        <w:tabs>
          <w:tab w:val="left" w:pos="426"/>
        </w:tabs>
        <w:contextualSpacing/>
        <w:jc w:val="both"/>
        <w:rPr>
          <w:rFonts w:cs="Arial"/>
          <w:szCs w:val="24"/>
        </w:rPr>
      </w:pPr>
    </w:p>
    <w:p w14:paraId="4FDCA45E" w14:textId="77777777" w:rsidR="00954714" w:rsidRPr="00801B62" w:rsidRDefault="00954714" w:rsidP="00954714">
      <w:pPr>
        <w:numPr>
          <w:ilvl w:val="0"/>
          <w:numId w:val="5"/>
        </w:numPr>
        <w:tabs>
          <w:tab w:val="left" w:pos="426"/>
        </w:tabs>
        <w:contextualSpacing/>
        <w:jc w:val="both"/>
        <w:rPr>
          <w:rFonts w:cs="Arial"/>
          <w:szCs w:val="24"/>
        </w:rPr>
      </w:pPr>
      <w:r w:rsidRPr="00801B62">
        <w:rPr>
          <w:rFonts w:cs="Arial"/>
          <w:szCs w:val="24"/>
        </w:rPr>
        <w:t>Hlasování se provádí elektronickým zařízením, případně zvednutím ruky. Při distanční účasti hlasuje zastupitel prostřednictvím hlasovacího terminálu v systému Usneseni.cz.</w:t>
      </w:r>
    </w:p>
    <w:p w14:paraId="2DF4444F" w14:textId="77777777" w:rsidR="00693D6D" w:rsidRPr="00801B62" w:rsidRDefault="00693D6D" w:rsidP="00693D6D">
      <w:pPr>
        <w:tabs>
          <w:tab w:val="left" w:pos="426"/>
        </w:tabs>
        <w:ind w:left="720"/>
        <w:contextualSpacing/>
        <w:jc w:val="both"/>
        <w:rPr>
          <w:rFonts w:cs="Arial"/>
          <w:szCs w:val="24"/>
        </w:rPr>
      </w:pPr>
    </w:p>
    <w:p w14:paraId="0EED5CE6" w14:textId="77777777" w:rsidR="00693D6D" w:rsidRPr="00801B62" w:rsidRDefault="00693D6D" w:rsidP="00693D6D">
      <w:pPr>
        <w:numPr>
          <w:ilvl w:val="0"/>
          <w:numId w:val="5"/>
        </w:numPr>
        <w:tabs>
          <w:tab w:val="left" w:pos="426"/>
        </w:tabs>
        <w:contextualSpacing/>
        <w:jc w:val="both"/>
        <w:rPr>
          <w:rFonts w:cs="Arial"/>
          <w:szCs w:val="24"/>
        </w:rPr>
      </w:pPr>
      <w:r w:rsidRPr="00801B62">
        <w:rPr>
          <w:rFonts w:cs="Arial"/>
          <w:szCs w:val="24"/>
        </w:rPr>
        <w:t>Zastupitelstvo hlasuje zpravidla veřejně, nestanoví-li zákon jinak. O návrhu hlasovat tajně rozhoduje v každém jednotlivém případě zastupitelstvo bez rozpravy. Neumožňuje-li technické řešení členům zastupitelstva, kteří se zasedání účastní distančním způsobem, hlasovat tajně, hlasují veřejně. Členové zastupitelstva účastnící se zasedání v místě jeho konání mohou hlasovat tajně.</w:t>
      </w:r>
    </w:p>
    <w:p w14:paraId="4311A0FF" w14:textId="77777777" w:rsidR="00693D6D" w:rsidRPr="00801B62" w:rsidRDefault="00693D6D" w:rsidP="00693D6D">
      <w:pPr>
        <w:tabs>
          <w:tab w:val="left" w:pos="426"/>
        </w:tabs>
        <w:contextualSpacing/>
        <w:jc w:val="both"/>
        <w:rPr>
          <w:rFonts w:cs="Arial"/>
          <w:szCs w:val="24"/>
        </w:rPr>
      </w:pPr>
    </w:p>
    <w:p w14:paraId="3C8D354E" w14:textId="77777777" w:rsidR="00F45D43" w:rsidRPr="00801B62" w:rsidRDefault="00F45D43" w:rsidP="007A1A70">
      <w:pPr>
        <w:numPr>
          <w:ilvl w:val="0"/>
          <w:numId w:val="5"/>
        </w:numPr>
        <w:tabs>
          <w:tab w:val="left" w:pos="426"/>
        </w:tabs>
        <w:contextualSpacing/>
        <w:jc w:val="both"/>
        <w:rPr>
          <w:rFonts w:cs="Arial"/>
          <w:szCs w:val="24"/>
        </w:rPr>
      </w:pPr>
      <w:r w:rsidRPr="00801B62">
        <w:rPr>
          <w:rFonts w:cs="Arial"/>
          <w:szCs w:val="24"/>
        </w:rPr>
        <w:t>V případě předložení doplňujících návrhů, pozměňujících návrhů či protinávrhů (dále jen „protinávrhy“) hlasuje zastupitelstvo nejprve o těchto protinávrzích. Bylo-li protinávrhů předloženo více, hlasuje o nich zastupitelstvo v opačném pořadí, než v jakém byly podány. Svůj protinávrh může do systému Usneseni.cz vložit zastupitel před jednáním i v průběhu jednání.</w:t>
      </w:r>
    </w:p>
    <w:p w14:paraId="1CB20D9E" w14:textId="77777777" w:rsidR="00693D6D" w:rsidRDefault="00693D6D" w:rsidP="00693D6D">
      <w:pPr>
        <w:tabs>
          <w:tab w:val="left" w:pos="426"/>
        </w:tabs>
        <w:contextualSpacing/>
        <w:jc w:val="both"/>
        <w:rPr>
          <w:rFonts w:cs="Arial"/>
          <w:szCs w:val="24"/>
        </w:rPr>
      </w:pPr>
    </w:p>
    <w:p w14:paraId="75C119B9" w14:textId="77777777" w:rsidR="00693D6D" w:rsidRPr="008605A6" w:rsidRDefault="00693D6D" w:rsidP="00693D6D">
      <w:pPr>
        <w:tabs>
          <w:tab w:val="left" w:pos="426"/>
        </w:tabs>
        <w:contextualSpacing/>
        <w:jc w:val="both"/>
        <w:rPr>
          <w:rFonts w:cs="Arial"/>
          <w:szCs w:val="24"/>
        </w:rPr>
      </w:pPr>
    </w:p>
    <w:p w14:paraId="0C04B84F" w14:textId="77777777" w:rsidR="00693D6D" w:rsidRPr="00751A2F" w:rsidRDefault="00693D6D" w:rsidP="00693D6D">
      <w:pPr>
        <w:tabs>
          <w:tab w:val="left" w:pos="426"/>
        </w:tabs>
        <w:spacing w:after="0"/>
        <w:jc w:val="center"/>
        <w:rPr>
          <w:rFonts w:cs="Arial"/>
          <w:b/>
          <w:szCs w:val="24"/>
        </w:rPr>
      </w:pPr>
      <w:r w:rsidRPr="00751A2F">
        <w:rPr>
          <w:rFonts w:cs="Arial"/>
          <w:b/>
          <w:szCs w:val="24"/>
        </w:rPr>
        <w:t>Čl. 7</w:t>
      </w:r>
    </w:p>
    <w:p w14:paraId="2C1F69F8"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Nerušený průběh zasedání, pořádková opatření</w:t>
      </w:r>
    </w:p>
    <w:p w14:paraId="4C311C92" w14:textId="77777777" w:rsidR="00693D6D" w:rsidRPr="00751A2F" w:rsidRDefault="00693D6D" w:rsidP="00693D6D">
      <w:pPr>
        <w:tabs>
          <w:tab w:val="left" w:pos="426"/>
        </w:tabs>
        <w:spacing w:after="0"/>
        <w:jc w:val="center"/>
        <w:rPr>
          <w:rFonts w:cs="Arial"/>
          <w:b/>
          <w:szCs w:val="24"/>
          <w:u w:val="single"/>
        </w:rPr>
      </w:pPr>
    </w:p>
    <w:p w14:paraId="1321DFD6" w14:textId="77777777" w:rsidR="00693D6D" w:rsidRPr="00BC741D" w:rsidRDefault="00693D6D" w:rsidP="00693D6D">
      <w:pPr>
        <w:numPr>
          <w:ilvl w:val="0"/>
          <w:numId w:val="6"/>
        </w:numPr>
        <w:tabs>
          <w:tab w:val="left" w:pos="426"/>
        </w:tabs>
        <w:contextualSpacing/>
        <w:jc w:val="both"/>
        <w:rPr>
          <w:rFonts w:cs="Arial"/>
          <w:szCs w:val="24"/>
        </w:rPr>
      </w:pPr>
      <w:r w:rsidRPr="00BC741D">
        <w:rPr>
          <w:rFonts w:cs="Arial"/>
          <w:szCs w:val="24"/>
        </w:rPr>
        <w:t>Nikdo nesmí rušit průběh zasedání zastupitelstva. Osoby, které svým jednáním hrubě narušují řádný průběh zasedání zastupitelstva a které nereagují na výzvu předsedajícího k nápravě, může předsedající vykázat ze zasedací místnosti či z distanční účasti na zasedání.</w:t>
      </w:r>
    </w:p>
    <w:p w14:paraId="1594E392" w14:textId="77777777" w:rsidR="00693D6D" w:rsidRPr="00751A2F" w:rsidRDefault="00693D6D" w:rsidP="00693D6D">
      <w:pPr>
        <w:tabs>
          <w:tab w:val="left" w:pos="426"/>
        </w:tabs>
        <w:ind w:left="720"/>
        <w:contextualSpacing/>
        <w:jc w:val="both"/>
        <w:rPr>
          <w:rFonts w:cs="Arial"/>
          <w:szCs w:val="24"/>
        </w:rPr>
      </w:pPr>
    </w:p>
    <w:p w14:paraId="0BEB0ED1" w14:textId="77777777" w:rsidR="00693D6D" w:rsidRPr="00751A2F" w:rsidRDefault="00693D6D" w:rsidP="00693D6D">
      <w:pPr>
        <w:numPr>
          <w:ilvl w:val="0"/>
          <w:numId w:val="6"/>
        </w:numPr>
        <w:tabs>
          <w:tab w:val="left" w:pos="426"/>
        </w:tabs>
        <w:spacing w:after="0"/>
        <w:contextualSpacing/>
        <w:jc w:val="both"/>
        <w:rPr>
          <w:rFonts w:cs="Arial"/>
          <w:szCs w:val="24"/>
        </w:rPr>
      </w:pPr>
      <w:r w:rsidRPr="00751A2F">
        <w:rPr>
          <w:rFonts w:cs="Arial"/>
          <w:szCs w:val="24"/>
        </w:rPr>
        <w:t>V průběhu zasedání zastupitelstva uděluje a odnímá slovo všem vystupujícím předsedající. Předsedající odnímá slovo vystupujícím zejména, ujímají-li se slova svévolně, odchylují-li se zcela od tématu, překračují-li vymezený čas pro svá vystoupení, porušují-li obsahem svých vystoupení právní řád České republiky či jednací řád, popřípadě, má-li obsah jejich vystoupení vulgární charakter.</w:t>
      </w:r>
    </w:p>
    <w:p w14:paraId="53A412EF" w14:textId="77777777" w:rsidR="00693D6D" w:rsidRPr="00751A2F" w:rsidRDefault="00693D6D" w:rsidP="00693D6D">
      <w:pPr>
        <w:tabs>
          <w:tab w:val="left" w:pos="426"/>
        </w:tabs>
        <w:spacing w:after="0"/>
        <w:ind w:left="720"/>
        <w:contextualSpacing/>
        <w:jc w:val="both"/>
        <w:rPr>
          <w:rFonts w:cs="Arial"/>
          <w:szCs w:val="24"/>
        </w:rPr>
      </w:pPr>
    </w:p>
    <w:p w14:paraId="58773EB4" w14:textId="77777777" w:rsidR="00693D6D" w:rsidRPr="00751A2F" w:rsidRDefault="00693D6D" w:rsidP="00693D6D">
      <w:pPr>
        <w:tabs>
          <w:tab w:val="left" w:pos="426"/>
        </w:tabs>
        <w:spacing w:after="0"/>
        <w:jc w:val="center"/>
        <w:rPr>
          <w:rFonts w:cs="Arial"/>
          <w:b/>
          <w:szCs w:val="24"/>
        </w:rPr>
      </w:pPr>
      <w:r w:rsidRPr="00751A2F">
        <w:rPr>
          <w:rFonts w:cs="Arial"/>
          <w:b/>
          <w:szCs w:val="24"/>
        </w:rPr>
        <w:t>Čl. 8</w:t>
      </w:r>
    </w:p>
    <w:p w14:paraId="71AD5E19"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Ukončení zasedání zastupitelstva</w:t>
      </w:r>
    </w:p>
    <w:p w14:paraId="22FFD5B4" w14:textId="77777777" w:rsidR="00693D6D" w:rsidRPr="00751A2F" w:rsidRDefault="00693D6D" w:rsidP="00693D6D">
      <w:pPr>
        <w:tabs>
          <w:tab w:val="left" w:pos="426"/>
        </w:tabs>
        <w:spacing w:after="0"/>
        <w:jc w:val="center"/>
        <w:rPr>
          <w:rFonts w:cs="Arial"/>
          <w:szCs w:val="24"/>
        </w:rPr>
      </w:pPr>
    </w:p>
    <w:p w14:paraId="4BB60E2A" w14:textId="77777777" w:rsidR="00693D6D" w:rsidRPr="00751A2F" w:rsidRDefault="00693D6D" w:rsidP="00693D6D">
      <w:pPr>
        <w:numPr>
          <w:ilvl w:val="0"/>
          <w:numId w:val="7"/>
        </w:numPr>
        <w:tabs>
          <w:tab w:val="left" w:pos="426"/>
        </w:tabs>
        <w:contextualSpacing/>
        <w:jc w:val="both"/>
        <w:rPr>
          <w:rFonts w:cs="Arial"/>
          <w:szCs w:val="24"/>
        </w:rPr>
      </w:pPr>
      <w:r w:rsidRPr="00751A2F">
        <w:rPr>
          <w:rFonts w:cs="Arial"/>
          <w:szCs w:val="24"/>
        </w:rPr>
        <w:t>Byl-li pořad jednání probíhajícího zasedání zastupitelstva zcela vyčerpán a nikdo se již nehlásí o slovo, ukončí předsedající zasedání zastupitelstva.</w:t>
      </w:r>
    </w:p>
    <w:p w14:paraId="224A4ECE" w14:textId="77777777" w:rsidR="00693D6D" w:rsidRPr="00751A2F" w:rsidRDefault="00693D6D" w:rsidP="00693D6D">
      <w:pPr>
        <w:tabs>
          <w:tab w:val="left" w:pos="426"/>
        </w:tabs>
        <w:ind w:left="720"/>
        <w:contextualSpacing/>
        <w:jc w:val="both"/>
        <w:rPr>
          <w:rFonts w:cs="Arial"/>
          <w:szCs w:val="24"/>
        </w:rPr>
      </w:pPr>
    </w:p>
    <w:p w14:paraId="17BDFDBE" w14:textId="77777777" w:rsidR="00693D6D" w:rsidRPr="00091C4C" w:rsidRDefault="00693D6D" w:rsidP="00693D6D">
      <w:pPr>
        <w:numPr>
          <w:ilvl w:val="0"/>
          <w:numId w:val="7"/>
        </w:numPr>
        <w:tabs>
          <w:tab w:val="left" w:pos="426"/>
        </w:tabs>
        <w:spacing w:after="0"/>
        <w:contextualSpacing/>
        <w:jc w:val="both"/>
        <w:rPr>
          <w:rFonts w:cs="Arial"/>
          <w:szCs w:val="24"/>
        </w:rPr>
      </w:pPr>
      <w:r w:rsidRPr="00091C4C">
        <w:rPr>
          <w:rFonts w:cs="Arial"/>
          <w:szCs w:val="24"/>
        </w:rPr>
        <w:t xml:space="preserve">Předsedající rovněž ukončí zasedání zastupitelstva, není-li v době jeho zahájení či v jeho průběhu přítomna (v místě konání či distančním způsobem) </w:t>
      </w:r>
      <w:r w:rsidRPr="00091C4C">
        <w:rPr>
          <w:rFonts w:cs="Arial"/>
          <w:szCs w:val="24"/>
        </w:rPr>
        <w:lastRenderedPageBreak/>
        <w:t>nadpoloviční většina všech členů zastupitelstva. Do 21 dnů poté se koná jeho náhradní zasedání.</w:t>
      </w:r>
    </w:p>
    <w:p w14:paraId="6EBC31BF" w14:textId="77777777" w:rsidR="00693D6D" w:rsidRPr="00751A2F" w:rsidRDefault="00693D6D" w:rsidP="00693D6D">
      <w:pPr>
        <w:tabs>
          <w:tab w:val="left" w:pos="426"/>
        </w:tabs>
        <w:spacing w:after="0"/>
        <w:ind w:left="720"/>
        <w:contextualSpacing/>
        <w:jc w:val="both"/>
        <w:rPr>
          <w:rFonts w:cs="Arial"/>
          <w:szCs w:val="24"/>
        </w:rPr>
      </w:pPr>
    </w:p>
    <w:p w14:paraId="5F45DE07" w14:textId="77777777" w:rsidR="000206A7" w:rsidRDefault="000206A7">
      <w:pPr>
        <w:rPr>
          <w:rFonts w:cs="Arial"/>
          <w:b/>
          <w:szCs w:val="24"/>
        </w:rPr>
      </w:pPr>
      <w:r>
        <w:rPr>
          <w:rFonts w:cs="Arial"/>
          <w:b/>
          <w:szCs w:val="24"/>
        </w:rPr>
        <w:br w:type="page"/>
      </w:r>
    </w:p>
    <w:p w14:paraId="44CD506B" w14:textId="49C680BE" w:rsidR="00693D6D" w:rsidRPr="00751A2F" w:rsidRDefault="00693D6D" w:rsidP="00693D6D">
      <w:pPr>
        <w:tabs>
          <w:tab w:val="left" w:pos="426"/>
        </w:tabs>
        <w:spacing w:after="0"/>
        <w:jc w:val="center"/>
        <w:rPr>
          <w:rFonts w:cs="Arial"/>
          <w:b/>
          <w:szCs w:val="24"/>
        </w:rPr>
      </w:pPr>
      <w:r w:rsidRPr="00751A2F">
        <w:rPr>
          <w:rFonts w:cs="Arial"/>
          <w:b/>
          <w:szCs w:val="24"/>
        </w:rPr>
        <w:lastRenderedPageBreak/>
        <w:t>Čl. 9</w:t>
      </w:r>
    </w:p>
    <w:p w14:paraId="1392DF3B"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Výbory</w:t>
      </w:r>
    </w:p>
    <w:p w14:paraId="048AA36B" w14:textId="77777777" w:rsidR="00693D6D" w:rsidRPr="00751A2F" w:rsidRDefault="00693D6D" w:rsidP="00693D6D">
      <w:pPr>
        <w:tabs>
          <w:tab w:val="left" w:pos="426"/>
        </w:tabs>
        <w:spacing w:after="0"/>
        <w:jc w:val="center"/>
        <w:rPr>
          <w:rFonts w:cs="Arial"/>
          <w:szCs w:val="24"/>
        </w:rPr>
      </w:pPr>
    </w:p>
    <w:p w14:paraId="55ABF033"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Zastupitelstvo zřizuje výbory jako své iniciativní a kontrolní orgány. Svá stanoviska a návrhy předkládají výbory zastupitelstvu.</w:t>
      </w:r>
    </w:p>
    <w:p w14:paraId="402AB470" w14:textId="77777777" w:rsidR="00693D6D" w:rsidRPr="00751A2F" w:rsidRDefault="00693D6D" w:rsidP="00693D6D">
      <w:pPr>
        <w:tabs>
          <w:tab w:val="left" w:pos="426"/>
        </w:tabs>
        <w:ind w:left="720"/>
        <w:contextualSpacing/>
        <w:jc w:val="both"/>
        <w:rPr>
          <w:rFonts w:cs="Arial"/>
          <w:szCs w:val="24"/>
        </w:rPr>
      </w:pPr>
    </w:p>
    <w:p w14:paraId="4158F358"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V souladu s § 117, odst. 2 zákona o obcích zřizuje zastupitelstvo povinně finanční a kontrolní výbor.</w:t>
      </w:r>
    </w:p>
    <w:p w14:paraId="0C7C5BD3" w14:textId="77777777" w:rsidR="00693D6D" w:rsidRPr="00751A2F" w:rsidRDefault="00693D6D" w:rsidP="00693D6D">
      <w:pPr>
        <w:tabs>
          <w:tab w:val="left" w:pos="426"/>
        </w:tabs>
        <w:ind w:left="720"/>
        <w:contextualSpacing/>
        <w:jc w:val="both"/>
        <w:rPr>
          <w:rFonts w:cs="Arial"/>
          <w:szCs w:val="24"/>
        </w:rPr>
      </w:pPr>
    </w:p>
    <w:p w14:paraId="19DB73DD"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Finanční a kontrolní výbory jsou nejméně tříčlenné. Jejich členy nemohou být starosta, místostarosta, ani osoby zabezpečující rozpočtové a účetní práce na obecním úřadu.</w:t>
      </w:r>
    </w:p>
    <w:p w14:paraId="12F8A055" w14:textId="77777777" w:rsidR="00693D6D" w:rsidRPr="00751A2F" w:rsidRDefault="00693D6D" w:rsidP="00693D6D">
      <w:pPr>
        <w:tabs>
          <w:tab w:val="left" w:pos="426"/>
        </w:tabs>
        <w:ind w:left="720"/>
        <w:contextualSpacing/>
        <w:jc w:val="both"/>
        <w:rPr>
          <w:rFonts w:cs="Arial"/>
          <w:szCs w:val="24"/>
        </w:rPr>
      </w:pPr>
    </w:p>
    <w:p w14:paraId="672B9573" w14:textId="315F0372" w:rsidR="00693D6D" w:rsidRPr="00B85D74" w:rsidRDefault="00693D6D" w:rsidP="00693D6D">
      <w:pPr>
        <w:numPr>
          <w:ilvl w:val="0"/>
          <w:numId w:val="8"/>
        </w:numPr>
        <w:tabs>
          <w:tab w:val="left" w:pos="426"/>
        </w:tabs>
        <w:contextualSpacing/>
        <w:jc w:val="both"/>
        <w:rPr>
          <w:rFonts w:cs="Arial"/>
          <w:szCs w:val="24"/>
        </w:rPr>
      </w:pPr>
      <w:r w:rsidRPr="00751A2F">
        <w:rPr>
          <w:rFonts w:cs="Arial"/>
          <w:szCs w:val="24"/>
        </w:rPr>
        <w:t>Finanční výbor provádí kontrolu hospodaření s majetkem a finančními prostředky obce a plní další úkoly, jimiž jej pověřilo zastupitelstvo.</w:t>
      </w:r>
      <w:r w:rsidR="00E8428F">
        <w:rPr>
          <w:rFonts w:cs="Arial"/>
          <w:szCs w:val="24"/>
        </w:rPr>
        <w:br/>
      </w:r>
    </w:p>
    <w:p w14:paraId="0E113BF1" w14:textId="77777777" w:rsidR="00693D6D" w:rsidRDefault="00693D6D" w:rsidP="00693D6D">
      <w:pPr>
        <w:numPr>
          <w:ilvl w:val="0"/>
          <w:numId w:val="8"/>
        </w:numPr>
        <w:tabs>
          <w:tab w:val="left" w:pos="426"/>
        </w:tabs>
        <w:contextualSpacing/>
        <w:jc w:val="both"/>
        <w:rPr>
          <w:rFonts w:cs="Arial"/>
          <w:szCs w:val="24"/>
        </w:rPr>
      </w:pPr>
      <w:r w:rsidRPr="00751A2F">
        <w:rPr>
          <w:rFonts w:cs="Arial"/>
          <w:szCs w:val="24"/>
        </w:rPr>
        <w:t>Kontrolní výbor kontroluje plnění usnesení zastupitelstva, dodržování právních předpisů ostatními výbory a obecním úřadem na úseku samostatné působnosti a plní další kontrolní úkoly, jimiž jej pověřilo zastupitelstvo.</w:t>
      </w:r>
    </w:p>
    <w:p w14:paraId="463533E3" w14:textId="77777777" w:rsidR="00693D6D" w:rsidRPr="003972AA" w:rsidRDefault="00693D6D" w:rsidP="00693D6D">
      <w:pPr>
        <w:tabs>
          <w:tab w:val="left" w:pos="426"/>
        </w:tabs>
        <w:ind w:left="720"/>
        <w:contextualSpacing/>
        <w:jc w:val="both"/>
        <w:rPr>
          <w:rFonts w:cs="Arial"/>
          <w:szCs w:val="24"/>
        </w:rPr>
      </w:pPr>
    </w:p>
    <w:p w14:paraId="0214732B" w14:textId="77777777" w:rsidR="00693D6D" w:rsidRPr="00751A2F" w:rsidRDefault="00693D6D" w:rsidP="00693D6D">
      <w:pPr>
        <w:numPr>
          <w:ilvl w:val="0"/>
          <w:numId w:val="8"/>
        </w:numPr>
        <w:tabs>
          <w:tab w:val="left" w:pos="426"/>
        </w:tabs>
        <w:contextualSpacing/>
        <w:jc w:val="both"/>
        <w:rPr>
          <w:rFonts w:cs="Arial"/>
          <w:szCs w:val="24"/>
        </w:rPr>
      </w:pPr>
      <w:r w:rsidRPr="00751A2F">
        <w:rPr>
          <w:rFonts w:cs="Arial"/>
          <w:szCs w:val="24"/>
        </w:rPr>
        <w:t>O provedené kontrole výbor vyhotovuje zápis, v němž uvede zejména předmět kontroly, zjištěné nedostatky a návrhy opatření směřující k jejich odstranění. Zápis podepisuje kontrolu provádějící člen výboru a osoba, jejíž činnosti se kontrola týká.</w:t>
      </w:r>
    </w:p>
    <w:p w14:paraId="6592FB15" w14:textId="77777777" w:rsidR="00693D6D" w:rsidRPr="00751A2F" w:rsidRDefault="00693D6D" w:rsidP="00693D6D">
      <w:pPr>
        <w:tabs>
          <w:tab w:val="left" w:pos="426"/>
        </w:tabs>
        <w:ind w:left="720"/>
        <w:contextualSpacing/>
        <w:jc w:val="both"/>
        <w:rPr>
          <w:rFonts w:cs="Arial"/>
          <w:szCs w:val="24"/>
        </w:rPr>
      </w:pPr>
    </w:p>
    <w:p w14:paraId="3867AB7E" w14:textId="55936057" w:rsidR="003A4ACD" w:rsidRPr="003013AD" w:rsidRDefault="00693D6D">
      <w:pPr>
        <w:numPr>
          <w:ilvl w:val="0"/>
          <w:numId w:val="8"/>
        </w:numPr>
        <w:tabs>
          <w:tab w:val="left" w:pos="426"/>
        </w:tabs>
        <w:jc w:val="both"/>
        <w:rPr>
          <w:rFonts w:cs="Arial"/>
          <w:szCs w:val="24"/>
        </w:rPr>
        <w:pPrChange w:id="51" w:author="User" w:date="2025-04-07T16:11:00Z" w16du:dateUtc="2025-04-07T14:11:00Z">
          <w:pPr>
            <w:numPr>
              <w:numId w:val="8"/>
            </w:numPr>
            <w:tabs>
              <w:tab w:val="left" w:pos="426"/>
            </w:tabs>
            <w:ind w:left="720" w:hanging="360"/>
            <w:contextualSpacing/>
            <w:jc w:val="both"/>
          </w:pPr>
        </w:pPrChange>
      </w:pPr>
      <w:r w:rsidRPr="003013AD">
        <w:rPr>
          <w:rFonts w:cs="Arial"/>
          <w:szCs w:val="24"/>
        </w:rPr>
        <w:t>Výbor předkládá kontrolní zápis zastupitelstvu.</w:t>
      </w:r>
      <w:ins w:id="52" w:author="User" w:date="2025-04-07T16:12:00Z" w16du:dateUtc="2025-04-07T14:12:00Z">
        <w:r w:rsidR="003013AD" w:rsidRPr="003013AD">
          <w:rPr>
            <w:rFonts w:cs="Arial"/>
            <w:szCs w:val="24"/>
          </w:rPr>
          <w:t xml:space="preserve"> </w:t>
        </w:r>
        <w:commentRangeStart w:id="53"/>
        <w:r w:rsidR="003013AD" w:rsidRPr="003013AD">
          <w:rPr>
            <w:rFonts w:cs="Arial"/>
            <w:szCs w:val="24"/>
          </w:rPr>
          <w:t>K zápisu připojí vyjádření orgánu, popřípadě osob, jejichž činnosti se kontrola týká</w:t>
        </w:r>
      </w:ins>
      <w:commentRangeEnd w:id="53"/>
      <w:ins w:id="54" w:author="User" w:date="2025-04-07T16:13:00Z" w16du:dateUtc="2025-04-07T14:13:00Z">
        <w:r w:rsidR="003013AD">
          <w:rPr>
            <w:rStyle w:val="Odkaznakoment"/>
          </w:rPr>
          <w:commentReference w:id="53"/>
        </w:r>
      </w:ins>
      <w:ins w:id="55" w:author="User" w:date="2025-04-07T16:12:00Z" w16du:dateUtc="2025-04-07T14:12:00Z">
        <w:r w:rsidR="003013AD" w:rsidRPr="003013AD">
          <w:rPr>
            <w:rFonts w:cs="Arial"/>
            <w:szCs w:val="24"/>
          </w:rPr>
          <w:t>.</w:t>
        </w:r>
      </w:ins>
      <w:r w:rsidRPr="003013AD">
        <w:rPr>
          <w:rFonts w:cs="Arial"/>
          <w:szCs w:val="24"/>
        </w:rPr>
        <w:t xml:space="preserve"> </w:t>
      </w:r>
      <w:r w:rsidR="003A4ACD" w:rsidRPr="003013AD">
        <w:rPr>
          <w:rFonts w:cs="Arial"/>
          <w:szCs w:val="24"/>
        </w:rPr>
        <w:t xml:space="preserve">Zápisy z jednání výboru uskutečněných prostřednictvím systému Usneseni.cz </w:t>
      </w:r>
      <w:del w:id="56" w:author="User" w:date="2025-04-07T16:12:00Z" w16du:dateUtc="2025-04-07T14:12:00Z">
        <w:r w:rsidR="003A4ACD" w:rsidRPr="003013AD" w:rsidDel="003013AD">
          <w:rPr>
            <w:rFonts w:cs="Arial"/>
            <w:szCs w:val="24"/>
          </w:rPr>
          <w:delText xml:space="preserve"> </w:delText>
        </w:r>
      </w:del>
      <w:r w:rsidR="003A4ACD" w:rsidRPr="003013AD">
        <w:rPr>
          <w:rFonts w:cs="Arial"/>
          <w:szCs w:val="24"/>
        </w:rPr>
        <w:t xml:space="preserve">mají zastupitelé k dispozici v systému Usneseni.cz. </w:t>
      </w:r>
    </w:p>
    <w:p w14:paraId="3F657618" w14:textId="5E0B035B" w:rsidR="000206A7" w:rsidRPr="00D665FB" w:rsidRDefault="000206A7">
      <w:pPr>
        <w:numPr>
          <w:ilvl w:val="0"/>
          <w:numId w:val="8"/>
        </w:numPr>
        <w:tabs>
          <w:tab w:val="left" w:pos="426"/>
        </w:tabs>
        <w:ind w:left="714" w:hanging="357"/>
        <w:jc w:val="both"/>
        <w:rPr>
          <w:rFonts w:cs="Arial"/>
          <w:szCs w:val="24"/>
        </w:rPr>
        <w:pPrChange w:id="57" w:author="User" w:date="2025-04-07T16:11:00Z" w16du:dateUtc="2025-04-07T14:11:00Z">
          <w:pPr>
            <w:numPr>
              <w:numId w:val="8"/>
            </w:numPr>
            <w:tabs>
              <w:tab w:val="left" w:pos="426"/>
            </w:tabs>
            <w:ind w:left="720" w:hanging="360"/>
            <w:contextualSpacing/>
            <w:jc w:val="both"/>
          </w:pPr>
        </w:pPrChange>
      </w:pPr>
      <w:r>
        <w:rPr>
          <w:rFonts w:cs="Arial"/>
          <w:szCs w:val="24"/>
        </w:rPr>
        <w:t xml:space="preserve">Výbory mohou mít další zpřesňující pravidla pro svoji činnost. </w:t>
      </w:r>
    </w:p>
    <w:p w14:paraId="52B732E4" w14:textId="7C2AC1F5" w:rsidR="00693D6D" w:rsidRPr="00751A2F" w:rsidRDefault="00693D6D" w:rsidP="003A4ACD">
      <w:pPr>
        <w:tabs>
          <w:tab w:val="left" w:pos="426"/>
        </w:tabs>
        <w:spacing w:after="0"/>
        <w:ind w:left="720"/>
        <w:contextualSpacing/>
        <w:jc w:val="both"/>
        <w:rPr>
          <w:rFonts w:cs="Arial"/>
          <w:szCs w:val="24"/>
        </w:rPr>
      </w:pPr>
    </w:p>
    <w:p w14:paraId="762B80F0" w14:textId="77777777" w:rsidR="00693D6D" w:rsidRPr="00751A2F" w:rsidRDefault="00693D6D" w:rsidP="00693D6D">
      <w:pPr>
        <w:tabs>
          <w:tab w:val="left" w:pos="426"/>
        </w:tabs>
        <w:spacing w:after="0"/>
        <w:jc w:val="center"/>
        <w:rPr>
          <w:rFonts w:cs="Arial"/>
          <w:b/>
          <w:szCs w:val="24"/>
        </w:rPr>
      </w:pPr>
      <w:r w:rsidRPr="00751A2F">
        <w:rPr>
          <w:rFonts w:cs="Arial"/>
          <w:b/>
          <w:szCs w:val="24"/>
        </w:rPr>
        <w:t>Čl. 10</w:t>
      </w:r>
    </w:p>
    <w:p w14:paraId="7DFE5C56"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Zápis ze zasedání zastupitelstva</w:t>
      </w:r>
    </w:p>
    <w:p w14:paraId="222957D7" w14:textId="77777777" w:rsidR="00693D6D" w:rsidRPr="00751A2F" w:rsidRDefault="00693D6D" w:rsidP="00693D6D">
      <w:pPr>
        <w:tabs>
          <w:tab w:val="left" w:pos="426"/>
        </w:tabs>
        <w:spacing w:after="0"/>
        <w:jc w:val="center"/>
        <w:rPr>
          <w:rFonts w:cs="Arial"/>
          <w:b/>
          <w:szCs w:val="24"/>
          <w:u w:val="single"/>
        </w:rPr>
      </w:pPr>
    </w:p>
    <w:p w14:paraId="271B8BAE" w14:textId="77777777" w:rsidR="00693D6D" w:rsidRPr="00751A2F" w:rsidRDefault="00693D6D" w:rsidP="00693D6D">
      <w:pPr>
        <w:numPr>
          <w:ilvl w:val="0"/>
          <w:numId w:val="9"/>
        </w:numPr>
        <w:tabs>
          <w:tab w:val="left" w:pos="426"/>
        </w:tabs>
        <w:spacing w:after="0"/>
        <w:contextualSpacing/>
        <w:jc w:val="both"/>
        <w:rPr>
          <w:rFonts w:cs="Arial"/>
          <w:szCs w:val="24"/>
        </w:rPr>
      </w:pPr>
      <w:r w:rsidRPr="00751A2F">
        <w:rPr>
          <w:rFonts w:cs="Arial"/>
          <w:szCs w:val="24"/>
        </w:rPr>
        <w:t>O průběhu zasedání zastupitelstva se pořizuje zápis, který podepisuje starosta nebo místostarosta a určení ověřovatelé.</w:t>
      </w:r>
    </w:p>
    <w:p w14:paraId="66CA4B01" w14:textId="77777777" w:rsidR="00693D6D" w:rsidRPr="00751A2F" w:rsidRDefault="00693D6D" w:rsidP="00693D6D">
      <w:pPr>
        <w:tabs>
          <w:tab w:val="left" w:pos="426"/>
        </w:tabs>
        <w:spacing w:after="0"/>
        <w:ind w:left="720"/>
        <w:contextualSpacing/>
        <w:jc w:val="both"/>
        <w:rPr>
          <w:rFonts w:cs="Arial"/>
          <w:szCs w:val="24"/>
        </w:rPr>
      </w:pPr>
    </w:p>
    <w:p w14:paraId="79AC596D" w14:textId="77777777" w:rsidR="00693D6D" w:rsidRPr="00751A2F" w:rsidRDefault="00693D6D" w:rsidP="00693D6D">
      <w:pPr>
        <w:numPr>
          <w:ilvl w:val="0"/>
          <w:numId w:val="9"/>
        </w:numPr>
        <w:tabs>
          <w:tab w:val="left" w:pos="426"/>
        </w:tabs>
        <w:spacing w:after="0"/>
        <w:contextualSpacing/>
        <w:jc w:val="both"/>
        <w:rPr>
          <w:rFonts w:cs="Arial"/>
          <w:szCs w:val="24"/>
        </w:rPr>
      </w:pPr>
      <w:r w:rsidRPr="00751A2F">
        <w:rPr>
          <w:rFonts w:cs="Arial"/>
          <w:szCs w:val="24"/>
        </w:rPr>
        <w:t>Do zápisu ze zasedání zastupitelstva se vždy uvede:</w:t>
      </w:r>
    </w:p>
    <w:p w14:paraId="63EF924C" w14:textId="77777777" w:rsidR="00693D6D" w:rsidRPr="00751A2F" w:rsidRDefault="00693D6D" w:rsidP="00693D6D">
      <w:pPr>
        <w:tabs>
          <w:tab w:val="left" w:pos="426"/>
        </w:tabs>
        <w:ind w:left="720"/>
        <w:contextualSpacing/>
        <w:jc w:val="both"/>
        <w:rPr>
          <w:rFonts w:cs="Arial"/>
          <w:szCs w:val="24"/>
        </w:rPr>
      </w:pPr>
    </w:p>
    <w:p w14:paraId="78CC566E"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a) datum a místo zasedání</w:t>
      </w:r>
    </w:p>
    <w:p w14:paraId="521CBE95"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b) přesný čas zahájení a přesný čas ukončení zasedání</w:t>
      </w:r>
    </w:p>
    <w:p w14:paraId="33C84773"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c) totožnost předsedajícího</w:t>
      </w:r>
    </w:p>
    <w:p w14:paraId="2569E125"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d) totožnost zapisovatele</w:t>
      </w:r>
    </w:p>
    <w:p w14:paraId="69EEFE2A" w14:textId="77777777" w:rsidR="00693D6D" w:rsidRPr="00751A2F" w:rsidRDefault="00693D6D" w:rsidP="00693D6D">
      <w:pPr>
        <w:tabs>
          <w:tab w:val="left" w:pos="426"/>
        </w:tabs>
        <w:ind w:left="720"/>
        <w:contextualSpacing/>
        <w:jc w:val="both"/>
        <w:rPr>
          <w:rFonts w:cs="Arial"/>
          <w:szCs w:val="24"/>
        </w:rPr>
      </w:pPr>
      <w:r w:rsidRPr="00751A2F">
        <w:rPr>
          <w:rFonts w:cs="Arial"/>
          <w:szCs w:val="24"/>
        </w:rPr>
        <w:t>e) totožnost ověřovatelů zápisu</w:t>
      </w:r>
    </w:p>
    <w:p w14:paraId="1099742B" w14:textId="77777777" w:rsidR="00693D6D" w:rsidRPr="007F45CD" w:rsidRDefault="00693D6D" w:rsidP="00693D6D">
      <w:pPr>
        <w:tabs>
          <w:tab w:val="left" w:pos="426"/>
        </w:tabs>
        <w:ind w:left="720"/>
        <w:contextualSpacing/>
        <w:jc w:val="both"/>
        <w:rPr>
          <w:rFonts w:cs="Arial"/>
          <w:szCs w:val="24"/>
        </w:rPr>
      </w:pPr>
      <w:r w:rsidRPr="00751A2F">
        <w:rPr>
          <w:rFonts w:cs="Arial"/>
          <w:szCs w:val="24"/>
        </w:rPr>
        <w:t xml:space="preserve">f) </w:t>
      </w:r>
      <w:r w:rsidRPr="007F45CD">
        <w:rPr>
          <w:rFonts w:cs="Arial"/>
          <w:szCs w:val="24"/>
        </w:rPr>
        <w:t>počet přítomných členů zastupitelstva (včetně všech změn během zasedání)</w:t>
      </w:r>
    </w:p>
    <w:p w14:paraId="6A0A401A" w14:textId="77777777" w:rsidR="00693D6D" w:rsidRPr="007F45CD" w:rsidRDefault="00693D6D" w:rsidP="00693D6D">
      <w:pPr>
        <w:tabs>
          <w:tab w:val="left" w:pos="426"/>
        </w:tabs>
        <w:ind w:left="720"/>
        <w:contextualSpacing/>
        <w:jc w:val="both"/>
        <w:rPr>
          <w:rFonts w:cs="Arial"/>
          <w:szCs w:val="24"/>
        </w:rPr>
      </w:pPr>
      <w:r w:rsidRPr="007F45CD">
        <w:rPr>
          <w:rFonts w:cs="Arial"/>
          <w:szCs w:val="24"/>
        </w:rPr>
        <w:t>g) totožnost omluvených a neomluvených členů zastupitelstva</w:t>
      </w:r>
    </w:p>
    <w:p w14:paraId="264A2546" w14:textId="77777777" w:rsidR="00693D6D" w:rsidRPr="007F45CD" w:rsidRDefault="00693D6D" w:rsidP="00693D6D">
      <w:pPr>
        <w:tabs>
          <w:tab w:val="left" w:pos="426"/>
        </w:tabs>
        <w:ind w:left="720"/>
        <w:contextualSpacing/>
        <w:jc w:val="both"/>
        <w:rPr>
          <w:rFonts w:cs="Arial"/>
          <w:szCs w:val="24"/>
        </w:rPr>
      </w:pPr>
      <w:r w:rsidRPr="007F45CD">
        <w:rPr>
          <w:rFonts w:cs="Arial"/>
          <w:szCs w:val="24"/>
        </w:rPr>
        <w:lastRenderedPageBreak/>
        <w:t>h) totožnost členů zastupitelstva účastnících se zasedání distančním způsobem</w:t>
      </w:r>
    </w:p>
    <w:p w14:paraId="0584C3A1" w14:textId="77777777" w:rsidR="00693D6D" w:rsidRDefault="00693D6D" w:rsidP="00693D6D">
      <w:pPr>
        <w:tabs>
          <w:tab w:val="left" w:pos="426"/>
        </w:tabs>
        <w:ind w:left="720"/>
        <w:contextualSpacing/>
        <w:jc w:val="both"/>
        <w:rPr>
          <w:ins w:id="58" w:author="User" w:date="2025-04-07T16:16:00Z" w16du:dateUtc="2025-04-07T14:16:00Z"/>
          <w:rFonts w:cs="Arial"/>
          <w:szCs w:val="24"/>
        </w:rPr>
      </w:pPr>
      <w:r>
        <w:rPr>
          <w:rFonts w:cs="Arial"/>
          <w:szCs w:val="24"/>
        </w:rPr>
        <w:t>i</w:t>
      </w:r>
      <w:r w:rsidRPr="00751A2F">
        <w:rPr>
          <w:rFonts w:cs="Arial"/>
          <w:szCs w:val="24"/>
        </w:rPr>
        <w:t>) schválený program jednání zastupitelstva</w:t>
      </w:r>
    </w:p>
    <w:p w14:paraId="5B9CAD61" w14:textId="6D957D14" w:rsidR="003013AD" w:rsidDel="003013AD" w:rsidRDefault="003013AD" w:rsidP="00693D6D">
      <w:pPr>
        <w:tabs>
          <w:tab w:val="left" w:pos="426"/>
        </w:tabs>
        <w:ind w:left="720"/>
        <w:contextualSpacing/>
        <w:jc w:val="both"/>
        <w:rPr>
          <w:del w:id="59" w:author="User" w:date="2025-04-07T16:16:00Z" w16du:dateUtc="2025-04-07T14:16:00Z"/>
          <w:rFonts w:cs="Arial"/>
          <w:szCs w:val="24"/>
        </w:rPr>
      </w:pPr>
      <w:commentRangeStart w:id="60"/>
      <w:ins w:id="61" w:author="User" w:date="2025-04-07T16:16:00Z">
        <w:r w:rsidRPr="003013AD">
          <w:rPr>
            <w:rFonts w:cs="Arial"/>
            <w:szCs w:val="24"/>
          </w:rPr>
          <w:t>j) stručný průběh rozpravy včetně základní informace o vystupujících</w:t>
        </w:r>
      </w:ins>
    </w:p>
    <w:p w14:paraId="6FE278DA" w14:textId="139C43DF" w:rsidR="00064293" w:rsidRPr="00D665FB" w:rsidRDefault="00064293" w:rsidP="003013AD">
      <w:pPr>
        <w:tabs>
          <w:tab w:val="left" w:pos="426"/>
        </w:tabs>
        <w:ind w:left="720"/>
        <w:contextualSpacing/>
        <w:jc w:val="both"/>
        <w:rPr>
          <w:rFonts w:cs="Arial"/>
          <w:szCs w:val="24"/>
        </w:rPr>
      </w:pPr>
      <w:del w:id="62" w:author="User" w:date="2025-04-07T16:16:00Z" w16du:dateUtc="2025-04-07T14:16:00Z">
        <w:r w:rsidRPr="00D665FB" w:rsidDel="003013AD">
          <w:rPr>
            <w:rFonts w:cs="Arial"/>
            <w:szCs w:val="24"/>
          </w:rPr>
          <w:delText>j)</w:delText>
        </w:r>
      </w:del>
      <w:r w:rsidRPr="00D665FB">
        <w:rPr>
          <w:rFonts w:cs="Arial"/>
          <w:szCs w:val="24"/>
        </w:rPr>
        <w:t xml:space="preserve"> </w:t>
      </w:r>
      <w:ins w:id="63" w:author="User" w:date="2025-04-07T16:16:00Z" w16du:dateUtc="2025-04-07T14:16:00Z">
        <w:r w:rsidR="003013AD" w:rsidRPr="003013AD">
          <w:rPr>
            <w:rFonts w:cs="Arial"/>
            <w:szCs w:val="24"/>
          </w:rPr>
          <w:t>k) kompletní výčet podaných návrhů na usnesení</w:t>
        </w:r>
        <w:r w:rsidR="003013AD" w:rsidRPr="003013AD">
          <w:rPr>
            <w:rFonts w:cs="Arial"/>
            <w:szCs w:val="24"/>
          </w:rPr>
          <w:cr/>
        </w:r>
      </w:ins>
      <w:commentRangeEnd w:id="60"/>
      <w:ins w:id="64" w:author="User" w:date="2025-04-07T16:18:00Z" w16du:dateUtc="2025-04-07T14:18:00Z">
        <w:r w:rsidR="003013AD">
          <w:rPr>
            <w:rStyle w:val="Odkaznakoment"/>
          </w:rPr>
          <w:commentReference w:id="60"/>
        </w:r>
      </w:ins>
      <w:del w:id="65" w:author="User" w:date="2025-04-07T16:16:00Z" w16du:dateUtc="2025-04-07T14:16:00Z">
        <w:r w:rsidRPr="00D665FB" w:rsidDel="003013AD">
          <w:rPr>
            <w:rFonts w:cs="Arial"/>
            <w:szCs w:val="24"/>
          </w:rPr>
          <w:delText>informace o vystupujících v rozpravě/diskuzi</w:delText>
        </w:r>
      </w:del>
    </w:p>
    <w:p w14:paraId="5E4348CA" w14:textId="568CFEFA" w:rsidR="00064293" w:rsidRPr="00D665FB" w:rsidRDefault="003013AD" w:rsidP="00064293">
      <w:pPr>
        <w:tabs>
          <w:tab w:val="left" w:pos="426"/>
        </w:tabs>
        <w:ind w:left="720"/>
        <w:contextualSpacing/>
        <w:jc w:val="both"/>
        <w:rPr>
          <w:rFonts w:cs="Arial"/>
          <w:szCs w:val="24"/>
        </w:rPr>
      </w:pPr>
      <w:ins w:id="66" w:author="User" w:date="2025-04-07T16:17:00Z" w16du:dateUtc="2025-04-07T14:17:00Z">
        <w:r>
          <w:rPr>
            <w:rFonts w:cs="Arial"/>
            <w:szCs w:val="24"/>
          </w:rPr>
          <w:t>l</w:t>
        </w:r>
      </w:ins>
      <w:del w:id="67" w:author="User" w:date="2025-04-07T16:17:00Z" w16du:dateUtc="2025-04-07T14:17:00Z">
        <w:r w:rsidR="00064293" w:rsidRPr="00D665FB" w:rsidDel="003013AD">
          <w:rPr>
            <w:rFonts w:cs="Arial"/>
            <w:szCs w:val="24"/>
          </w:rPr>
          <w:delText>k</w:delText>
        </w:r>
      </w:del>
      <w:r w:rsidR="00064293" w:rsidRPr="00D665FB">
        <w:rPr>
          <w:rFonts w:cs="Arial"/>
          <w:szCs w:val="24"/>
        </w:rPr>
        <w:t>) průběh a výsledky všech hlasování</w:t>
      </w:r>
    </w:p>
    <w:p w14:paraId="564C687D" w14:textId="1F8F97DB" w:rsidR="00064293" w:rsidRPr="00D665FB" w:rsidRDefault="003013AD" w:rsidP="00064293">
      <w:pPr>
        <w:tabs>
          <w:tab w:val="left" w:pos="426"/>
        </w:tabs>
        <w:ind w:left="720"/>
        <w:contextualSpacing/>
        <w:jc w:val="both"/>
        <w:rPr>
          <w:rFonts w:cs="Arial"/>
          <w:szCs w:val="24"/>
        </w:rPr>
      </w:pPr>
      <w:ins w:id="68" w:author="User" w:date="2025-04-07T16:17:00Z" w16du:dateUtc="2025-04-07T14:17:00Z">
        <w:r>
          <w:rPr>
            <w:rFonts w:cs="Arial"/>
            <w:szCs w:val="24"/>
          </w:rPr>
          <w:t>m</w:t>
        </w:r>
      </w:ins>
      <w:del w:id="69" w:author="User" w:date="2025-04-07T16:17:00Z" w16du:dateUtc="2025-04-07T14:17:00Z">
        <w:r w:rsidR="00064293" w:rsidRPr="00D665FB" w:rsidDel="003013AD">
          <w:rPr>
            <w:rFonts w:cs="Arial"/>
            <w:szCs w:val="24"/>
          </w:rPr>
          <w:delText>l</w:delText>
        </w:r>
      </w:del>
      <w:r w:rsidR="00064293" w:rsidRPr="00D665FB">
        <w:rPr>
          <w:rFonts w:cs="Arial"/>
          <w:szCs w:val="24"/>
        </w:rPr>
        <w:t>) schválená znění všech přijatých usnesení včetně jejich číselných označení</w:t>
      </w:r>
    </w:p>
    <w:p w14:paraId="4C516DF5" w14:textId="4B58D1C2" w:rsidR="00064293" w:rsidRPr="00D665FB" w:rsidRDefault="003013AD" w:rsidP="00064293">
      <w:pPr>
        <w:tabs>
          <w:tab w:val="left" w:pos="426"/>
        </w:tabs>
        <w:ind w:left="720"/>
        <w:contextualSpacing/>
        <w:jc w:val="both"/>
        <w:rPr>
          <w:rFonts w:cs="Arial"/>
          <w:szCs w:val="24"/>
        </w:rPr>
      </w:pPr>
      <w:ins w:id="70" w:author="User" w:date="2025-04-07T16:17:00Z" w16du:dateUtc="2025-04-07T14:17:00Z">
        <w:r>
          <w:rPr>
            <w:rFonts w:cs="Arial"/>
            <w:szCs w:val="24"/>
          </w:rPr>
          <w:t>n</w:t>
        </w:r>
      </w:ins>
      <w:del w:id="71" w:author="User" w:date="2025-04-07T16:17:00Z" w16du:dateUtc="2025-04-07T14:17:00Z">
        <w:r w:rsidR="00064293" w:rsidRPr="00D665FB" w:rsidDel="003013AD">
          <w:rPr>
            <w:rFonts w:cs="Arial"/>
            <w:szCs w:val="24"/>
          </w:rPr>
          <w:delText>m</w:delText>
        </w:r>
      </w:del>
      <w:r w:rsidR="00064293" w:rsidRPr="00D665FB">
        <w:rPr>
          <w:rFonts w:cs="Arial"/>
          <w:szCs w:val="24"/>
        </w:rPr>
        <w:t>) přesný čas</w:t>
      </w:r>
      <w:r w:rsidR="00064293" w:rsidRPr="00D665FB">
        <w:t xml:space="preserve"> </w:t>
      </w:r>
      <w:r w:rsidR="00064293" w:rsidRPr="00D665FB">
        <w:rPr>
          <w:rFonts w:cs="Arial"/>
          <w:szCs w:val="24"/>
        </w:rPr>
        <w:t>přerušení a obnovení zasedání (bylo-li zasedání přerušeno)</w:t>
      </w:r>
    </w:p>
    <w:p w14:paraId="6AF43514" w14:textId="20EE73A7" w:rsidR="00064293" w:rsidRPr="00D665FB" w:rsidRDefault="003013AD" w:rsidP="00064293">
      <w:pPr>
        <w:tabs>
          <w:tab w:val="left" w:pos="426"/>
        </w:tabs>
        <w:ind w:left="720"/>
        <w:contextualSpacing/>
        <w:jc w:val="both"/>
        <w:rPr>
          <w:rFonts w:cs="Arial"/>
          <w:szCs w:val="24"/>
        </w:rPr>
      </w:pPr>
      <w:ins w:id="72" w:author="User" w:date="2025-04-07T16:17:00Z" w16du:dateUtc="2025-04-07T14:17:00Z">
        <w:r>
          <w:rPr>
            <w:rFonts w:cs="Arial"/>
            <w:szCs w:val="24"/>
          </w:rPr>
          <w:t>o</w:t>
        </w:r>
      </w:ins>
      <w:del w:id="73" w:author="User" w:date="2025-04-07T16:17:00Z" w16du:dateUtc="2025-04-07T14:17:00Z">
        <w:r w:rsidR="00064293" w:rsidRPr="00D665FB" w:rsidDel="003013AD">
          <w:rPr>
            <w:rFonts w:cs="Arial"/>
            <w:szCs w:val="24"/>
          </w:rPr>
          <w:delText>n</w:delText>
        </w:r>
      </w:del>
      <w:r w:rsidR="00064293" w:rsidRPr="00D665FB">
        <w:rPr>
          <w:rFonts w:cs="Arial"/>
          <w:szCs w:val="24"/>
        </w:rPr>
        <w:t>) totožnost zástupců určených pro dohodovací řízení (uskutečnilo-li se)</w:t>
      </w:r>
    </w:p>
    <w:p w14:paraId="35A541BE" w14:textId="73BA881B" w:rsidR="00064293" w:rsidRPr="00D665FB" w:rsidRDefault="003013AD" w:rsidP="00064293">
      <w:pPr>
        <w:tabs>
          <w:tab w:val="left" w:pos="426"/>
        </w:tabs>
        <w:ind w:left="720"/>
        <w:contextualSpacing/>
        <w:jc w:val="both"/>
        <w:rPr>
          <w:rFonts w:cs="Arial"/>
          <w:szCs w:val="24"/>
        </w:rPr>
      </w:pPr>
      <w:ins w:id="74" w:author="User" w:date="2025-04-07T16:17:00Z" w16du:dateUtc="2025-04-07T14:17:00Z">
        <w:r>
          <w:rPr>
            <w:rFonts w:cs="Arial"/>
            <w:szCs w:val="24"/>
          </w:rPr>
          <w:t>p</w:t>
        </w:r>
      </w:ins>
      <w:del w:id="75" w:author="User" w:date="2025-04-07T16:17:00Z" w16du:dateUtc="2025-04-07T14:17:00Z">
        <w:r w:rsidR="00064293" w:rsidRPr="00D665FB" w:rsidDel="003013AD">
          <w:rPr>
            <w:rFonts w:cs="Arial"/>
            <w:szCs w:val="24"/>
          </w:rPr>
          <w:delText>o</w:delText>
        </w:r>
      </w:del>
      <w:r w:rsidR="00064293" w:rsidRPr="00D665FB">
        <w:rPr>
          <w:rFonts w:cs="Arial"/>
          <w:szCs w:val="24"/>
        </w:rPr>
        <w:t>) výčet všech oznámení o střetu zájmů</w:t>
      </w:r>
    </w:p>
    <w:p w14:paraId="1FD7EB12" w14:textId="1FADA8E5" w:rsidR="00064293" w:rsidRPr="00D665FB" w:rsidRDefault="003013AD" w:rsidP="00064293">
      <w:pPr>
        <w:tabs>
          <w:tab w:val="left" w:pos="426"/>
        </w:tabs>
        <w:ind w:left="720"/>
        <w:contextualSpacing/>
        <w:jc w:val="both"/>
        <w:rPr>
          <w:rFonts w:cs="Arial"/>
          <w:szCs w:val="24"/>
        </w:rPr>
      </w:pPr>
      <w:ins w:id="76" w:author="User" w:date="2025-04-07T16:17:00Z" w16du:dateUtc="2025-04-07T14:17:00Z">
        <w:r>
          <w:rPr>
            <w:rFonts w:cs="Arial"/>
            <w:szCs w:val="24"/>
          </w:rPr>
          <w:t>q</w:t>
        </w:r>
      </w:ins>
      <w:del w:id="77" w:author="User" w:date="2025-04-07T16:17:00Z" w16du:dateUtc="2025-04-07T14:17:00Z">
        <w:r w:rsidR="00064293" w:rsidRPr="00D665FB" w:rsidDel="003013AD">
          <w:rPr>
            <w:rFonts w:cs="Arial"/>
            <w:szCs w:val="24"/>
          </w:rPr>
          <w:delText>p</w:delText>
        </w:r>
      </w:del>
      <w:r w:rsidR="00064293" w:rsidRPr="00D665FB">
        <w:rPr>
          <w:rFonts w:cs="Arial"/>
          <w:szCs w:val="24"/>
        </w:rPr>
        <w:t>) datum pořízení zápisu</w:t>
      </w:r>
      <w:del w:id="78" w:author="User" w:date="2025-04-07T16:19:00Z" w16du:dateUtc="2025-04-07T14:19:00Z">
        <w:r w:rsidR="00064293" w:rsidRPr="00D665FB" w:rsidDel="003013AD">
          <w:rPr>
            <w:rFonts w:cs="Arial"/>
            <w:szCs w:val="24"/>
          </w:rPr>
          <w:delText>.</w:delText>
        </w:r>
      </w:del>
    </w:p>
    <w:p w14:paraId="3961CB3C" w14:textId="477EA1F3" w:rsidR="00064293" w:rsidRPr="00D665FB" w:rsidRDefault="003013AD" w:rsidP="00064293">
      <w:pPr>
        <w:tabs>
          <w:tab w:val="left" w:pos="426"/>
        </w:tabs>
        <w:ind w:left="720"/>
        <w:contextualSpacing/>
        <w:jc w:val="both"/>
        <w:rPr>
          <w:rFonts w:cs="Arial"/>
          <w:szCs w:val="24"/>
        </w:rPr>
      </w:pPr>
      <w:ins w:id="79" w:author="User" w:date="2025-04-07T16:17:00Z" w16du:dateUtc="2025-04-07T14:17:00Z">
        <w:r>
          <w:rPr>
            <w:rFonts w:cs="Arial"/>
            <w:szCs w:val="24"/>
          </w:rPr>
          <w:t>r</w:t>
        </w:r>
      </w:ins>
      <w:del w:id="80" w:author="User" w:date="2025-04-07T16:17:00Z" w16du:dateUtc="2025-04-07T14:17:00Z">
        <w:r w:rsidR="00064293" w:rsidRPr="00D665FB" w:rsidDel="003013AD">
          <w:rPr>
            <w:rFonts w:cs="Arial"/>
            <w:szCs w:val="24"/>
          </w:rPr>
          <w:delText>q</w:delText>
        </w:r>
      </w:del>
      <w:r w:rsidR="00064293" w:rsidRPr="00D665FB">
        <w:rPr>
          <w:rFonts w:cs="Arial"/>
          <w:szCs w:val="24"/>
        </w:rPr>
        <w:t>) datum ověření zápisu ověřovateli.</w:t>
      </w:r>
    </w:p>
    <w:p w14:paraId="0404485C" w14:textId="77777777" w:rsidR="00693D6D" w:rsidRPr="00751A2F" w:rsidRDefault="00693D6D" w:rsidP="00693D6D">
      <w:pPr>
        <w:tabs>
          <w:tab w:val="left" w:pos="426"/>
        </w:tabs>
        <w:ind w:left="720"/>
        <w:contextualSpacing/>
        <w:jc w:val="both"/>
        <w:rPr>
          <w:rFonts w:cs="Arial"/>
          <w:szCs w:val="24"/>
        </w:rPr>
      </w:pPr>
    </w:p>
    <w:p w14:paraId="335890E5" w14:textId="1CD26AEC" w:rsidR="00693D6D" w:rsidRDefault="00693D6D" w:rsidP="00693D6D">
      <w:pPr>
        <w:numPr>
          <w:ilvl w:val="0"/>
          <w:numId w:val="9"/>
        </w:numPr>
        <w:tabs>
          <w:tab w:val="left" w:pos="426"/>
        </w:tabs>
        <w:contextualSpacing/>
        <w:jc w:val="both"/>
        <w:rPr>
          <w:rFonts w:cs="Arial"/>
          <w:szCs w:val="24"/>
        </w:rPr>
      </w:pPr>
      <w:r w:rsidRPr="00751A2F">
        <w:rPr>
          <w:rFonts w:cs="Arial"/>
          <w:szCs w:val="24"/>
        </w:rPr>
        <w:t xml:space="preserve">Zápis ze zasedání zastupitelstva se vyhotovuje nejpozději </w:t>
      </w:r>
      <w:r w:rsidRPr="00626D0C">
        <w:rPr>
          <w:rFonts w:cs="Arial"/>
          <w:szCs w:val="24"/>
        </w:rPr>
        <w:t xml:space="preserve">do 15 dnů </w:t>
      </w:r>
      <w:r w:rsidRPr="00751A2F">
        <w:rPr>
          <w:rFonts w:cs="Arial"/>
          <w:szCs w:val="24"/>
        </w:rPr>
        <w:t>po skončení zasedání a je uložen na obecním úřadu k nahlédnutí. Zápis je v zákonem požadované úpravě také k dispozici na webových stránkách obce. Samostatnou přílohou zápisu je rovněž obecním úřadem zveřejněná informace o místě, době a navrženém programu připravovaného zasedání zastupitelstva s vyznačením data zveřejnění na elektronické úřední desce přístupné z webových stránek obce, stejně tak jako data jejího následného sejmutí.</w:t>
      </w:r>
    </w:p>
    <w:p w14:paraId="67BB5FC1" w14:textId="77777777" w:rsidR="00693D6D" w:rsidRPr="00F70590" w:rsidRDefault="00693D6D" w:rsidP="00693D6D">
      <w:pPr>
        <w:tabs>
          <w:tab w:val="left" w:pos="426"/>
        </w:tabs>
        <w:ind w:left="360"/>
        <w:contextualSpacing/>
        <w:jc w:val="both"/>
        <w:rPr>
          <w:rFonts w:cs="Arial"/>
          <w:szCs w:val="24"/>
        </w:rPr>
      </w:pPr>
    </w:p>
    <w:p w14:paraId="76B83234" w14:textId="1A96980C" w:rsidR="006779DC" w:rsidRPr="00D665FB" w:rsidDel="003013AD" w:rsidRDefault="006779DC">
      <w:pPr>
        <w:numPr>
          <w:ilvl w:val="0"/>
          <w:numId w:val="9"/>
        </w:numPr>
        <w:tabs>
          <w:tab w:val="left" w:pos="426"/>
        </w:tabs>
        <w:spacing w:after="0"/>
        <w:ind w:left="709" w:hanging="283"/>
        <w:contextualSpacing/>
        <w:jc w:val="both"/>
        <w:rPr>
          <w:del w:id="81" w:author="User" w:date="2025-04-07T16:21:00Z" w16du:dateUtc="2025-04-07T14:21:00Z"/>
          <w:rFonts w:cs="Arial"/>
          <w:szCs w:val="24"/>
        </w:rPr>
        <w:pPrChange w:id="82" w:author="User" w:date="2025-04-07T16:22:00Z" w16du:dateUtc="2025-04-07T14:22:00Z">
          <w:pPr>
            <w:numPr>
              <w:numId w:val="9"/>
            </w:numPr>
            <w:tabs>
              <w:tab w:val="left" w:pos="426"/>
            </w:tabs>
            <w:spacing w:after="0"/>
            <w:ind w:left="720" w:hanging="360"/>
            <w:contextualSpacing/>
            <w:jc w:val="both"/>
          </w:pPr>
        </w:pPrChange>
      </w:pPr>
      <w:r w:rsidRPr="003013AD">
        <w:rPr>
          <w:rFonts w:cs="Arial"/>
          <w:szCs w:val="24"/>
        </w:rPr>
        <w:t xml:space="preserve">Ze zasedání zastupitelstva se pořizuje zvukový záznam, jehož zákonně upravená verze je k dispozici uživatelům systému Usneseni.cz (zastupitelům) a po dobu nejméně 4 let je rovněž k dispozici na veřejné webové stránce </w:t>
      </w:r>
      <w:del w:id="83" w:author="User" w:date="2025-04-08T10:15:00Z" w16du:dateUtc="2025-04-08T08:15:00Z">
        <w:r w:rsidRPr="003013AD" w:rsidDel="00696AAE">
          <w:rPr>
            <w:rFonts w:cs="Arial"/>
            <w:szCs w:val="24"/>
          </w:rPr>
          <w:delText>města</w:delText>
        </w:r>
      </w:del>
      <w:ins w:id="84" w:author="User" w:date="2025-04-08T10:15:00Z" w16du:dateUtc="2025-04-08T08:15:00Z">
        <w:r w:rsidR="00696AAE">
          <w:rPr>
            <w:rFonts w:cs="Arial"/>
            <w:szCs w:val="24"/>
          </w:rPr>
          <w:t>obce</w:t>
        </w:r>
      </w:ins>
      <w:r w:rsidRPr="003013AD">
        <w:rPr>
          <w:rFonts w:cs="Arial"/>
          <w:szCs w:val="24"/>
        </w:rPr>
        <w:t xml:space="preserve">. </w:t>
      </w:r>
      <w:del w:id="85" w:author="User" w:date="2025-04-07T16:21:00Z" w16du:dateUtc="2025-04-07T14:21:00Z">
        <w:r w:rsidDel="003013AD">
          <w:fldChar w:fldCharType="begin"/>
        </w:r>
        <w:r w:rsidDel="003013AD">
          <w:delInstrText>HYPERLINK "http://obec.usneseni.cz/verejne"</w:delInstrText>
        </w:r>
        <w:r w:rsidDel="003013AD">
          <w:fldChar w:fldCharType="separate"/>
        </w:r>
        <w:r w:rsidRPr="0068126A" w:rsidDel="003013AD">
          <w:rPr>
            <w:rStyle w:val="Hypertextovodkaz"/>
            <w:rFonts w:cs="Arial"/>
            <w:szCs w:val="24"/>
          </w:rPr>
          <w:delText>http://obec.usneseni.cz/verejne</w:delText>
        </w:r>
        <w:r w:rsidDel="003013AD">
          <w:fldChar w:fldCharType="end"/>
        </w:r>
        <w:r w:rsidRPr="00D665FB" w:rsidDel="003013AD">
          <w:rPr>
            <w:rFonts w:cs="Arial"/>
            <w:szCs w:val="24"/>
          </w:rPr>
          <w:delText xml:space="preserve"> </w:delText>
        </w:r>
      </w:del>
    </w:p>
    <w:p w14:paraId="58B67DF4" w14:textId="77777777" w:rsidR="00693D6D" w:rsidRPr="003013AD" w:rsidRDefault="00693D6D">
      <w:pPr>
        <w:numPr>
          <w:ilvl w:val="0"/>
          <w:numId w:val="9"/>
        </w:numPr>
        <w:tabs>
          <w:tab w:val="left" w:pos="426"/>
        </w:tabs>
        <w:spacing w:after="0"/>
        <w:ind w:left="360"/>
        <w:contextualSpacing/>
        <w:jc w:val="both"/>
        <w:rPr>
          <w:rFonts w:cs="Arial"/>
          <w:szCs w:val="24"/>
        </w:rPr>
        <w:pPrChange w:id="86" w:author="User" w:date="2025-04-07T16:21:00Z" w16du:dateUtc="2025-04-07T14:21:00Z">
          <w:pPr>
            <w:tabs>
              <w:tab w:val="left" w:pos="426"/>
            </w:tabs>
            <w:ind w:left="360"/>
            <w:contextualSpacing/>
            <w:jc w:val="both"/>
          </w:pPr>
        </w:pPrChange>
      </w:pPr>
    </w:p>
    <w:p w14:paraId="6C0AD8F2" w14:textId="77777777" w:rsidR="00693D6D" w:rsidRPr="005D68FB" w:rsidRDefault="00693D6D" w:rsidP="00693D6D">
      <w:pPr>
        <w:numPr>
          <w:ilvl w:val="0"/>
          <w:numId w:val="9"/>
        </w:numPr>
        <w:tabs>
          <w:tab w:val="left" w:pos="426"/>
        </w:tabs>
        <w:spacing w:after="0"/>
        <w:contextualSpacing/>
        <w:jc w:val="both"/>
        <w:rPr>
          <w:rFonts w:cs="Arial"/>
          <w:szCs w:val="24"/>
        </w:rPr>
      </w:pPr>
      <w:r w:rsidRPr="00751A2F">
        <w:rPr>
          <w:rFonts w:cs="Arial"/>
          <w:szCs w:val="24"/>
        </w:rPr>
        <w:t>O případných námitkách členů zastupitelstva (popř. ověřovatelů zápisu) proti zápisu ze zasedání zastupitelstva rozhodne na svém nejbližším zasedání zastupitelstvo.</w:t>
      </w:r>
    </w:p>
    <w:p w14:paraId="7731BDE9" w14:textId="77777777" w:rsidR="00693D6D" w:rsidRPr="00751A2F" w:rsidRDefault="00693D6D" w:rsidP="00693D6D">
      <w:pPr>
        <w:tabs>
          <w:tab w:val="left" w:pos="426"/>
        </w:tabs>
        <w:spacing w:after="0"/>
        <w:jc w:val="center"/>
        <w:rPr>
          <w:rFonts w:cs="Arial"/>
          <w:b/>
          <w:szCs w:val="24"/>
        </w:rPr>
      </w:pPr>
      <w:r w:rsidRPr="00751A2F">
        <w:rPr>
          <w:rFonts w:cs="Arial"/>
          <w:b/>
          <w:szCs w:val="24"/>
        </w:rPr>
        <w:t>Čl. 11</w:t>
      </w:r>
    </w:p>
    <w:p w14:paraId="4A4F998B"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Kontrola plnění usnesení zastupitelstva</w:t>
      </w:r>
    </w:p>
    <w:p w14:paraId="6AC233BF" w14:textId="77777777" w:rsidR="00693D6D" w:rsidRPr="00751A2F" w:rsidRDefault="00693D6D" w:rsidP="00693D6D">
      <w:pPr>
        <w:tabs>
          <w:tab w:val="left" w:pos="426"/>
        </w:tabs>
        <w:spacing w:after="0"/>
        <w:jc w:val="center"/>
        <w:rPr>
          <w:rFonts w:cs="Arial"/>
          <w:szCs w:val="24"/>
        </w:rPr>
      </w:pPr>
    </w:p>
    <w:p w14:paraId="374826D1" w14:textId="77777777" w:rsidR="00693D6D" w:rsidRPr="00751A2F" w:rsidRDefault="00693D6D" w:rsidP="00693D6D">
      <w:pPr>
        <w:tabs>
          <w:tab w:val="left" w:pos="426"/>
        </w:tabs>
        <w:spacing w:after="0"/>
        <w:ind w:left="360"/>
        <w:jc w:val="both"/>
        <w:rPr>
          <w:rFonts w:cs="Arial"/>
          <w:szCs w:val="24"/>
        </w:rPr>
      </w:pPr>
      <w:r w:rsidRPr="00751A2F">
        <w:rPr>
          <w:rFonts w:cs="Arial"/>
          <w:szCs w:val="24"/>
        </w:rPr>
        <w:t xml:space="preserve">           Kontrolu plnění usnesení zastupitelstva zabezpečuje kontrolní výbor. Písemnou výstupní zprávu o své činnosti podává kontrolní výbor pravidelně zastupitelstvu na každém jeho zasedání.</w:t>
      </w:r>
    </w:p>
    <w:p w14:paraId="6605E023" w14:textId="77777777" w:rsidR="00693D6D" w:rsidRPr="00751A2F" w:rsidRDefault="00693D6D" w:rsidP="00693D6D">
      <w:pPr>
        <w:tabs>
          <w:tab w:val="left" w:pos="426"/>
        </w:tabs>
        <w:spacing w:after="0"/>
        <w:ind w:left="360"/>
        <w:jc w:val="both"/>
        <w:rPr>
          <w:rFonts w:cs="Arial"/>
          <w:szCs w:val="24"/>
        </w:rPr>
      </w:pPr>
    </w:p>
    <w:p w14:paraId="0A74921C" w14:textId="77777777" w:rsidR="00693D6D" w:rsidRPr="00751A2F" w:rsidRDefault="00693D6D" w:rsidP="00693D6D">
      <w:pPr>
        <w:tabs>
          <w:tab w:val="left" w:pos="426"/>
        </w:tabs>
        <w:spacing w:after="0"/>
        <w:jc w:val="center"/>
        <w:rPr>
          <w:rFonts w:cs="Arial"/>
          <w:b/>
          <w:szCs w:val="24"/>
        </w:rPr>
      </w:pPr>
      <w:r w:rsidRPr="00751A2F">
        <w:rPr>
          <w:rFonts w:cs="Arial"/>
          <w:b/>
          <w:szCs w:val="24"/>
        </w:rPr>
        <w:t>Čl. 12</w:t>
      </w:r>
    </w:p>
    <w:p w14:paraId="3515E529" w14:textId="77777777" w:rsidR="00693D6D" w:rsidRDefault="00693D6D" w:rsidP="00693D6D">
      <w:pPr>
        <w:tabs>
          <w:tab w:val="left" w:pos="426"/>
        </w:tabs>
        <w:spacing w:after="0"/>
        <w:jc w:val="center"/>
        <w:rPr>
          <w:rFonts w:cs="Arial"/>
          <w:b/>
          <w:szCs w:val="24"/>
          <w:u w:val="single"/>
        </w:rPr>
      </w:pPr>
      <w:r w:rsidRPr="00751A2F">
        <w:rPr>
          <w:rFonts w:cs="Arial"/>
          <w:b/>
          <w:szCs w:val="24"/>
          <w:u w:val="single"/>
        </w:rPr>
        <w:t>Závěrečná ustanovení</w:t>
      </w:r>
    </w:p>
    <w:p w14:paraId="24051716" w14:textId="77777777" w:rsidR="00693D6D" w:rsidRPr="00751A2F" w:rsidRDefault="00693D6D" w:rsidP="00693D6D">
      <w:pPr>
        <w:tabs>
          <w:tab w:val="left" w:pos="426"/>
        </w:tabs>
        <w:spacing w:after="0"/>
        <w:jc w:val="center"/>
        <w:rPr>
          <w:rFonts w:cs="Arial"/>
          <w:szCs w:val="24"/>
        </w:rPr>
      </w:pPr>
    </w:p>
    <w:p w14:paraId="72535B84" w14:textId="77777777" w:rsidR="00693D6D" w:rsidRPr="00751A2F" w:rsidRDefault="00693D6D" w:rsidP="00693D6D">
      <w:pPr>
        <w:numPr>
          <w:ilvl w:val="0"/>
          <w:numId w:val="10"/>
        </w:numPr>
        <w:tabs>
          <w:tab w:val="left" w:pos="426"/>
        </w:tabs>
        <w:spacing w:after="0"/>
        <w:contextualSpacing/>
        <w:jc w:val="both"/>
        <w:rPr>
          <w:rFonts w:cs="Arial"/>
          <w:szCs w:val="24"/>
        </w:rPr>
      </w:pPr>
      <w:r w:rsidRPr="00751A2F">
        <w:rPr>
          <w:rFonts w:cs="Arial"/>
          <w:szCs w:val="24"/>
        </w:rPr>
        <w:t>Nastane-li v průběhu zasedání zastupitelstva situace, která není upravena platným právním řádem ani jednacím řádem, rozhodne o způsobu jejího řešení zastupitelstvo.</w:t>
      </w:r>
    </w:p>
    <w:p w14:paraId="02EABD76" w14:textId="77777777" w:rsidR="00693D6D" w:rsidRPr="00751A2F" w:rsidRDefault="00693D6D" w:rsidP="00693D6D">
      <w:pPr>
        <w:tabs>
          <w:tab w:val="left" w:pos="426"/>
        </w:tabs>
        <w:ind w:left="720"/>
        <w:contextualSpacing/>
        <w:jc w:val="both"/>
        <w:rPr>
          <w:rFonts w:cs="Arial"/>
          <w:szCs w:val="24"/>
        </w:rPr>
      </w:pPr>
    </w:p>
    <w:p w14:paraId="0272F791" w14:textId="77777777" w:rsidR="00693D6D" w:rsidRPr="00751A2F" w:rsidRDefault="00693D6D" w:rsidP="00693D6D">
      <w:pPr>
        <w:numPr>
          <w:ilvl w:val="0"/>
          <w:numId w:val="10"/>
        </w:numPr>
        <w:tabs>
          <w:tab w:val="left" w:pos="426"/>
        </w:tabs>
        <w:contextualSpacing/>
        <w:jc w:val="both"/>
        <w:rPr>
          <w:rFonts w:cs="Arial"/>
          <w:szCs w:val="24"/>
        </w:rPr>
      </w:pPr>
      <w:r w:rsidRPr="00751A2F">
        <w:rPr>
          <w:rFonts w:cs="Arial"/>
          <w:szCs w:val="24"/>
        </w:rPr>
        <w:t xml:space="preserve">Od postupu stanoveného jednacím řádem se zastupitelstvo může odchýlit, jsou-li splněny podmínky obecné zákonnosti a byl-li takový postup schválen nadpoloviční většinou hlasů všech členů zastupitelstva či faktickým </w:t>
      </w:r>
      <w:r w:rsidRPr="00751A2F">
        <w:rPr>
          <w:rFonts w:cs="Arial"/>
          <w:szCs w:val="24"/>
        </w:rPr>
        <w:lastRenderedPageBreak/>
        <w:t xml:space="preserve">jednáním zastupitelstva bez uplatnění námitek člena zastupitelstva. Platnost a účinnost jednacího řádu tím není dotčena. </w:t>
      </w:r>
    </w:p>
    <w:p w14:paraId="0F9022CA" w14:textId="77777777" w:rsidR="00693D6D" w:rsidRPr="00751A2F" w:rsidRDefault="00693D6D" w:rsidP="00693D6D">
      <w:pPr>
        <w:tabs>
          <w:tab w:val="left" w:pos="426"/>
        </w:tabs>
        <w:ind w:left="720"/>
        <w:contextualSpacing/>
        <w:jc w:val="both"/>
        <w:rPr>
          <w:rFonts w:cs="Arial"/>
          <w:szCs w:val="24"/>
        </w:rPr>
      </w:pPr>
    </w:p>
    <w:p w14:paraId="6479B30D" w14:textId="77777777" w:rsidR="0030101D" w:rsidRPr="00D665FB" w:rsidRDefault="0030101D" w:rsidP="0030101D">
      <w:pPr>
        <w:numPr>
          <w:ilvl w:val="0"/>
          <w:numId w:val="10"/>
        </w:numPr>
        <w:tabs>
          <w:tab w:val="left" w:pos="426"/>
        </w:tabs>
        <w:contextualSpacing/>
        <w:jc w:val="both"/>
        <w:rPr>
          <w:rFonts w:cs="Arial"/>
          <w:szCs w:val="24"/>
        </w:rPr>
      </w:pPr>
      <w:r w:rsidRPr="00D665FB">
        <w:rPr>
          <w:rFonts w:cs="Arial"/>
          <w:szCs w:val="24"/>
        </w:rPr>
        <w:t>Změny jednacího řádu provádí zastupitelstvo zrušením původního a schválením nového usnesení.</w:t>
      </w:r>
    </w:p>
    <w:p w14:paraId="2BD6EB04" w14:textId="77777777" w:rsidR="0030101D" w:rsidRPr="00D665FB" w:rsidRDefault="0030101D" w:rsidP="0030101D">
      <w:pPr>
        <w:tabs>
          <w:tab w:val="left" w:pos="426"/>
        </w:tabs>
        <w:ind w:left="720"/>
        <w:contextualSpacing/>
        <w:jc w:val="both"/>
        <w:rPr>
          <w:rFonts w:cs="Arial"/>
          <w:szCs w:val="24"/>
        </w:rPr>
      </w:pPr>
    </w:p>
    <w:p w14:paraId="6F02C481" w14:textId="5E159741" w:rsidR="0030101D" w:rsidRPr="00D665FB" w:rsidRDefault="0030101D" w:rsidP="0030101D">
      <w:pPr>
        <w:numPr>
          <w:ilvl w:val="0"/>
          <w:numId w:val="10"/>
        </w:numPr>
        <w:tabs>
          <w:tab w:val="left" w:pos="426"/>
        </w:tabs>
        <w:contextualSpacing/>
        <w:jc w:val="both"/>
        <w:rPr>
          <w:rFonts w:cs="Arial"/>
          <w:szCs w:val="24"/>
        </w:rPr>
      </w:pPr>
      <w:r w:rsidRPr="00D665FB">
        <w:rPr>
          <w:rFonts w:cs="Arial"/>
          <w:szCs w:val="24"/>
        </w:rPr>
        <w:t xml:space="preserve">Tento jednací řád schválilo zastupitelstvo usnesením číslo </w:t>
      </w:r>
      <w:r w:rsidR="007A1A70">
        <w:rPr>
          <w:rFonts w:cs="Arial"/>
          <w:szCs w:val="24"/>
        </w:rPr>
        <w:t>2025/ZO/XX</w:t>
      </w:r>
      <w:r w:rsidRPr="00D665FB">
        <w:rPr>
          <w:rFonts w:cs="Arial"/>
          <w:szCs w:val="24"/>
        </w:rPr>
        <w:t xml:space="preserve"> na svém zasedání dne 1</w:t>
      </w:r>
      <w:r w:rsidR="007A1A70">
        <w:rPr>
          <w:rFonts w:cs="Arial"/>
          <w:szCs w:val="24"/>
        </w:rPr>
        <w:t>9</w:t>
      </w:r>
      <w:r w:rsidRPr="00D665FB">
        <w:rPr>
          <w:rFonts w:cs="Arial"/>
          <w:szCs w:val="24"/>
        </w:rPr>
        <w:t>. 0</w:t>
      </w:r>
      <w:r w:rsidR="007A1A70">
        <w:rPr>
          <w:rFonts w:cs="Arial"/>
          <w:szCs w:val="24"/>
        </w:rPr>
        <w:t>3</w:t>
      </w:r>
      <w:r w:rsidRPr="00D665FB">
        <w:rPr>
          <w:rFonts w:cs="Arial"/>
          <w:szCs w:val="24"/>
        </w:rPr>
        <w:t>. 202</w:t>
      </w:r>
      <w:r w:rsidR="007A1A70">
        <w:rPr>
          <w:rFonts w:cs="Arial"/>
          <w:szCs w:val="24"/>
        </w:rPr>
        <w:t>5</w:t>
      </w:r>
      <w:r w:rsidRPr="00D665FB">
        <w:rPr>
          <w:rFonts w:cs="Arial"/>
          <w:szCs w:val="24"/>
        </w:rPr>
        <w:t>.</w:t>
      </w:r>
    </w:p>
    <w:p w14:paraId="583970B6" w14:textId="77777777" w:rsidR="0030101D" w:rsidRPr="00D665FB" w:rsidRDefault="0030101D" w:rsidP="0030101D">
      <w:pPr>
        <w:tabs>
          <w:tab w:val="left" w:pos="426"/>
        </w:tabs>
        <w:ind w:left="720"/>
        <w:contextualSpacing/>
        <w:jc w:val="both"/>
        <w:rPr>
          <w:rFonts w:cs="Arial"/>
          <w:szCs w:val="24"/>
        </w:rPr>
      </w:pPr>
    </w:p>
    <w:p w14:paraId="2EA5ED08" w14:textId="1B2F6117" w:rsidR="0030101D" w:rsidRPr="00D665FB" w:rsidRDefault="0030101D" w:rsidP="0030101D">
      <w:pPr>
        <w:numPr>
          <w:ilvl w:val="0"/>
          <w:numId w:val="10"/>
        </w:numPr>
        <w:tabs>
          <w:tab w:val="left" w:pos="426"/>
        </w:tabs>
        <w:contextualSpacing/>
        <w:jc w:val="both"/>
        <w:rPr>
          <w:rFonts w:cs="Arial"/>
          <w:szCs w:val="24"/>
        </w:rPr>
      </w:pPr>
      <w:r w:rsidRPr="00D665FB">
        <w:rPr>
          <w:rFonts w:cs="Arial"/>
          <w:szCs w:val="24"/>
        </w:rPr>
        <w:t xml:space="preserve">Tento jednací řád nabývá účinnosti dnem </w:t>
      </w:r>
      <w:r w:rsidR="007A1A70">
        <w:rPr>
          <w:rFonts w:cs="Arial"/>
          <w:szCs w:val="24"/>
        </w:rPr>
        <w:t>20</w:t>
      </w:r>
      <w:r w:rsidRPr="00D665FB">
        <w:rPr>
          <w:rFonts w:cs="Arial"/>
          <w:szCs w:val="24"/>
        </w:rPr>
        <w:t>. 0</w:t>
      </w:r>
      <w:r w:rsidR="007A1A70">
        <w:rPr>
          <w:rFonts w:cs="Arial"/>
          <w:szCs w:val="24"/>
        </w:rPr>
        <w:t>3</w:t>
      </w:r>
      <w:r w:rsidRPr="00D665FB">
        <w:rPr>
          <w:rFonts w:cs="Arial"/>
          <w:szCs w:val="24"/>
        </w:rPr>
        <w:t>. 202</w:t>
      </w:r>
      <w:r w:rsidR="007A1A70">
        <w:rPr>
          <w:rFonts w:cs="Arial"/>
          <w:szCs w:val="24"/>
        </w:rPr>
        <w:t>5</w:t>
      </w:r>
      <w:r w:rsidRPr="00D665FB">
        <w:rPr>
          <w:rFonts w:cs="Arial"/>
          <w:szCs w:val="24"/>
        </w:rPr>
        <w:t xml:space="preserve">. Tímto dnem se ruší Jednací řád Zastupitelstva </w:t>
      </w:r>
      <w:r w:rsidR="00673EC3">
        <w:rPr>
          <w:rFonts w:cs="Arial"/>
          <w:szCs w:val="24"/>
        </w:rPr>
        <w:t>obce Středokluky</w:t>
      </w:r>
      <w:r w:rsidRPr="00D665FB">
        <w:rPr>
          <w:rFonts w:cs="Arial"/>
          <w:szCs w:val="24"/>
        </w:rPr>
        <w:t xml:space="preserve"> schválený usnesením číslo </w:t>
      </w:r>
      <w:r w:rsidR="007A1A70">
        <w:rPr>
          <w:rFonts w:cs="Arial"/>
          <w:szCs w:val="24"/>
        </w:rPr>
        <w:t>24/ZO/96</w:t>
      </w:r>
      <w:r w:rsidRPr="00D665FB">
        <w:rPr>
          <w:rFonts w:cs="Arial"/>
          <w:szCs w:val="24"/>
        </w:rPr>
        <w:t xml:space="preserve"> ze dne </w:t>
      </w:r>
      <w:r w:rsidR="007A1A70">
        <w:rPr>
          <w:rFonts w:cs="Arial"/>
          <w:szCs w:val="24"/>
        </w:rPr>
        <w:t>18</w:t>
      </w:r>
      <w:r w:rsidRPr="00D665FB">
        <w:rPr>
          <w:rFonts w:cs="Arial"/>
          <w:szCs w:val="24"/>
        </w:rPr>
        <w:t>. 0</w:t>
      </w:r>
      <w:r w:rsidR="007A1A70">
        <w:rPr>
          <w:rFonts w:cs="Arial"/>
          <w:szCs w:val="24"/>
        </w:rPr>
        <w:t>9</w:t>
      </w:r>
      <w:r w:rsidRPr="00D665FB">
        <w:rPr>
          <w:rFonts w:cs="Arial"/>
          <w:szCs w:val="24"/>
        </w:rPr>
        <w:t xml:space="preserve">. </w:t>
      </w:r>
      <w:r w:rsidR="007A1A70" w:rsidRPr="00D665FB">
        <w:rPr>
          <w:rFonts w:cs="Arial"/>
          <w:szCs w:val="24"/>
        </w:rPr>
        <w:t>20</w:t>
      </w:r>
      <w:r w:rsidR="007A1A70">
        <w:rPr>
          <w:rFonts w:cs="Arial"/>
          <w:szCs w:val="24"/>
        </w:rPr>
        <w:t>24</w:t>
      </w:r>
      <w:r w:rsidRPr="00D665FB">
        <w:rPr>
          <w:rFonts w:cs="Arial"/>
          <w:szCs w:val="24"/>
        </w:rPr>
        <w:t>.</w:t>
      </w:r>
    </w:p>
    <w:p w14:paraId="7768C16E" w14:textId="77777777" w:rsidR="00693D6D" w:rsidRDefault="00693D6D" w:rsidP="00693D6D">
      <w:pPr>
        <w:tabs>
          <w:tab w:val="left" w:pos="426"/>
        </w:tabs>
        <w:spacing w:after="0"/>
        <w:jc w:val="both"/>
        <w:rPr>
          <w:rFonts w:cs="Arial"/>
          <w:szCs w:val="24"/>
        </w:rPr>
      </w:pPr>
    </w:p>
    <w:p w14:paraId="08D17DE5" w14:textId="77777777" w:rsidR="00693D6D" w:rsidRDefault="00693D6D" w:rsidP="00693D6D">
      <w:pPr>
        <w:tabs>
          <w:tab w:val="left" w:pos="426"/>
        </w:tabs>
        <w:spacing w:after="0"/>
        <w:jc w:val="both"/>
        <w:rPr>
          <w:rFonts w:cs="Arial"/>
          <w:szCs w:val="24"/>
        </w:rPr>
      </w:pPr>
    </w:p>
    <w:p w14:paraId="67D76114" w14:textId="77777777" w:rsidR="00693D6D" w:rsidRDefault="00693D6D" w:rsidP="00693D6D">
      <w:pPr>
        <w:tabs>
          <w:tab w:val="left" w:pos="426"/>
        </w:tabs>
        <w:spacing w:after="0"/>
        <w:jc w:val="both"/>
        <w:rPr>
          <w:rFonts w:cs="Arial"/>
          <w:szCs w:val="24"/>
        </w:rPr>
      </w:pPr>
    </w:p>
    <w:p w14:paraId="4CB42085" w14:textId="77777777" w:rsidR="00693D6D" w:rsidRDefault="00693D6D" w:rsidP="00693D6D">
      <w:pPr>
        <w:tabs>
          <w:tab w:val="left" w:pos="426"/>
        </w:tabs>
        <w:spacing w:after="0"/>
        <w:jc w:val="both"/>
        <w:rPr>
          <w:rFonts w:cs="Arial"/>
          <w:szCs w:val="24"/>
        </w:rPr>
      </w:pPr>
    </w:p>
    <w:p w14:paraId="35506981" w14:textId="77777777" w:rsidR="00693D6D" w:rsidRDefault="00693D6D" w:rsidP="00693D6D">
      <w:pPr>
        <w:tabs>
          <w:tab w:val="left" w:pos="426"/>
        </w:tabs>
        <w:spacing w:after="0"/>
        <w:jc w:val="both"/>
        <w:rPr>
          <w:rFonts w:cs="Arial"/>
          <w:szCs w:val="24"/>
        </w:rPr>
      </w:pPr>
    </w:p>
    <w:p w14:paraId="68EC55E0" w14:textId="77777777" w:rsidR="00693D6D" w:rsidRPr="00751A2F" w:rsidRDefault="00693D6D" w:rsidP="00693D6D">
      <w:pPr>
        <w:tabs>
          <w:tab w:val="left" w:pos="426"/>
        </w:tabs>
        <w:spacing w:after="0"/>
        <w:jc w:val="both"/>
        <w:rPr>
          <w:rFonts w:cs="Arial"/>
          <w:szCs w:val="24"/>
        </w:rPr>
      </w:pPr>
      <w:r>
        <w:rPr>
          <w:rFonts w:cs="Arial"/>
          <w:szCs w:val="24"/>
        </w:rPr>
        <w:t xml:space="preserve">     </w:t>
      </w:r>
      <w:r w:rsidRPr="00751A2F">
        <w:rPr>
          <w:rFonts w:cs="Arial"/>
          <w:szCs w:val="24"/>
        </w:rPr>
        <w:t>____________________                                              ____________________</w:t>
      </w:r>
    </w:p>
    <w:p w14:paraId="4DA74E50" w14:textId="37B8650B" w:rsidR="00693D6D" w:rsidRPr="00751A2F" w:rsidRDefault="00693D6D" w:rsidP="00693D6D">
      <w:pPr>
        <w:tabs>
          <w:tab w:val="left" w:pos="426"/>
        </w:tabs>
        <w:spacing w:after="0"/>
        <w:jc w:val="both"/>
        <w:rPr>
          <w:rFonts w:cs="Arial"/>
          <w:szCs w:val="24"/>
        </w:rPr>
      </w:pPr>
      <w:r w:rsidRPr="00751A2F">
        <w:rPr>
          <w:rFonts w:cs="Arial"/>
          <w:szCs w:val="24"/>
        </w:rPr>
        <w:t xml:space="preserve">     </w:t>
      </w:r>
      <w:r>
        <w:rPr>
          <w:rFonts w:cs="Arial"/>
          <w:szCs w:val="24"/>
        </w:rPr>
        <w:t xml:space="preserve">      </w:t>
      </w:r>
      <w:r w:rsidR="007A1A70">
        <w:rPr>
          <w:rFonts w:cs="Arial"/>
          <w:szCs w:val="24"/>
        </w:rPr>
        <w:t>Martin Šeda</w:t>
      </w:r>
      <w:r>
        <w:rPr>
          <w:rFonts w:cs="Arial"/>
          <w:szCs w:val="24"/>
        </w:rPr>
        <w:t xml:space="preserve">                                                        </w:t>
      </w:r>
      <w:r w:rsidRPr="00751A2F">
        <w:rPr>
          <w:rFonts w:cs="Arial"/>
          <w:szCs w:val="24"/>
        </w:rPr>
        <w:t xml:space="preserve">Ing. </w:t>
      </w:r>
      <w:r w:rsidR="007A1A70">
        <w:rPr>
          <w:rFonts w:cs="Arial"/>
          <w:szCs w:val="24"/>
        </w:rPr>
        <w:t>Jaroslav Paznocht</w:t>
      </w:r>
      <w:r w:rsidRPr="00751A2F">
        <w:rPr>
          <w:rFonts w:cs="Arial"/>
          <w:szCs w:val="24"/>
        </w:rPr>
        <w:t xml:space="preserve">                                                                   </w:t>
      </w:r>
    </w:p>
    <w:p w14:paraId="26742808" w14:textId="5BEB0234" w:rsidR="00693D6D" w:rsidRDefault="00693D6D" w:rsidP="00693D6D">
      <w:pPr>
        <w:rPr>
          <w:rFonts w:cs="Arial"/>
          <w:szCs w:val="24"/>
        </w:rPr>
      </w:pPr>
      <w:r w:rsidRPr="00751A2F">
        <w:rPr>
          <w:rFonts w:cs="Arial"/>
          <w:szCs w:val="24"/>
        </w:rPr>
        <w:t xml:space="preserve">     </w:t>
      </w:r>
      <w:r>
        <w:rPr>
          <w:rFonts w:cs="Arial"/>
          <w:szCs w:val="24"/>
        </w:rPr>
        <w:t xml:space="preserve">     místostarosta</w:t>
      </w:r>
      <w:r w:rsidRPr="00751A2F">
        <w:rPr>
          <w:rFonts w:cs="Arial"/>
          <w:szCs w:val="24"/>
        </w:rPr>
        <w:t xml:space="preserve"> obce                                                           starosta obce</w:t>
      </w:r>
    </w:p>
    <w:p w14:paraId="48D6B3B4" w14:textId="0267205B" w:rsidR="007F45CD" w:rsidRPr="007F45CD" w:rsidRDefault="007F45CD">
      <w:pPr>
        <w:rPr>
          <w:rFonts w:cs="Arial"/>
          <w:szCs w:val="24"/>
        </w:rPr>
      </w:pPr>
    </w:p>
    <w:sectPr w:rsidR="007F45CD" w:rsidRPr="007F45CD">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User" w:date="2025-04-07T15:23:00Z" w:initials="U">
    <w:p w14:paraId="6A88783C" w14:textId="77777777" w:rsidR="005C6846" w:rsidRDefault="005C6846" w:rsidP="005C6846">
      <w:pPr>
        <w:pStyle w:val="Textkomente"/>
      </w:pPr>
      <w:r>
        <w:rPr>
          <w:rStyle w:val="Odkaznakoment"/>
        </w:rPr>
        <w:annotationRef/>
      </w:r>
      <w:r>
        <w:t>Jedná se o možné, ne nutné, doplnění. Umožňuje v rámci jednání zastupitelstva větší flexibilitu.</w:t>
      </w:r>
    </w:p>
  </w:comment>
  <w:comment w:id="27" w:author="User" w:date="2025-04-07T16:50:00Z" w:initials="U">
    <w:p w14:paraId="0B87035D" w14:textId="77777777" w:rsidR="004F5AEB" w:rsidRDefault="004F5AEB" w:rsidP="004F5AEB">
      <w:pPr>
        <w:pStyle w:val="Textkomente"/>
      </w:pPr>
      <w:r>
        <w:rPr>
          <w:rStyle w:val="Odkaznakoment"/>
        </w:rPr>
        <w:annotationRef/>
      </w:r>
      <w:r>
        <w:t xml:space="preserve">Považujeme za vhodné doplnit v souladu s návrhem ministerstva i protinávrhem. Jde o prvek, který umožňuje zastupitelům seznámit se s činností obce, na základě kterého se mohou kvalifikovaně účastnit jednání zastupitelstva. </w:t>
      </w:r>
    </w:p>
  </w:comment>
  <w:comment w:id="32" w:author="User" w:date="2025-04-07T15:55:00Z" w:initials="U">
    <w:p w14:paraId="11948F19" w14:textId="3B299475" w:rsidR="0047403F" w:rsidRDefault="0047403F" w:rsidP="0047403F">
      <w:pPr>
        <w:pStyle w:val="Textkomente"/>
      </w:pPr>
      <w:r>
        <w:rPr>
          <w:rStyle w:val="Odkaznakoment"/>
        </w:rPr>
        <w:annotationRef/>
      </w:r>
      <w:r>
        <w:t xml:space="preserve">V tomto bodě považujeme za vhodnější zvolit znění vzoru ministerstva, jelikož je zřejmé v jakém okamžiku mohou zástupci výborů vystoupit, resp. neponechává se možnost vzniku pochyb o tom, jak se má uplatnit ustanovení s formulací „přednostně“. </w:t>
      </w:r>
    </w:p>
  </w:comment>
  <w:comment w:id="41" w:author="User" w:date="2025-04-07T16:04:00Z" w:initials="U">
    <w:p w14:paraId="5260D5C1" w14:textId="77777777" w:rsidR="00801B62" w:rsidRDefault="00801B62" w:rsidP="00801B62">
      <w:pPr>
        <w:pStyle w:val="Textkomente"/>
      </w:pPr>
      <w:r>
        <w:rPr>
          <w:rStyle w:val="Odkaznakoment"/>
        </w:rPr>
        <w:annotationRef/>
      </w:r>
      <w:r>
        <w:t>Ustanovení považujeme za vhodné doplnění, kterým se lze bránit případným obstrukcím obdobně jako v odst. 14. V tomto případě je možné se bránit obstrukcím i ze strany jednotlivých zastupitelů.</w:t>
      </w:r>
    </w:p>
  </w:comment>
  <w:comment w:id="53" w:author="User" w:date="2025-04-07T16:13:00Z" w:initials="U">
    <w:p w14:paraId="655FEC91" w14:textId="77777777" w:rsidR="003013AD" w:rsidRDefault="003013AD" w:rsidP="003013AD">
      <w:pPr>
        <w:pStyle w:val="Textkomente"/>
      </w:pPr>
      <w:r>
        <w:rPr>
          <w:rStyle w:val="Odkaznakoment"/>
        </w:rPr>
        <w:annotationRef/>
      </w:r>
      <w:r>
        <w:t>Považujeme za vhodné doplnit, dodržení zamezuje případným námitkám o nestrannosti kontrolního výboru.</w:t>
      </w:r>
    </w:p>
  </w:comment>
  <w:comment w:id="60" w:author="User" w:date="2025-04-07T16:18:00Z" w:initials="U">
    <w:p w14:paraId="36AB4709" w14:textId="77777777" w:rsidR="003013AD" w:rsidRDefault="003013AD" w:rsidP="003013AD">
      <w:pPr>
        <w:pStyle w:val="Textkomente"/>
      </w:pPr>
      <w:r>
        <w:rPr>
          <w:rStyle w:val="Odkaznakoment"/>
        </w:rPr>
        <w:annotationRef/>
      </w:r>
      <w:r>
        <w:t xml:space="preserve">Máme za to, že dle požadavků § 95 odst. 1 zákona o obcích je nutné uvést i tyto body.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88783C" w15:done="0"/>
  <w15:commentEx w15:paraId="0B87035D" w15:done="0"/>
  <w15:commentEx w15:paraId="11948F19" w15:done="0"/>
  <w15:commentEx w15:paraId="5260D5C1" w15:done="0"/>
  <w15:commentEx w15:paraId="655FEC91" w15:done="0"/>
  <w15:commentEx w15:paraId="36AB47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7BAE3F" w16cex:dateUtc="2025-04-07T13:23:00Z"/>
  <w16cex:commentExtensible w16cex:durableId="3D3E4BE1" w16cex:dateUtc="2025-04-07T14:50:00Z"/>
  <w16cex:commentExtensible w16cex:durableId="3CF7A1FA" w16cex:dateUtc="2025-04-07T13:55:00Z"/>
  <w16cex:commentExtensible w16cex:durableId="7E025C99" w16cex:dateUtc="2025-04-07T14:04:00Z"/>
  <w16cex:commentExtensible w16cex:durableId="62FD762C" w16cex:dateUtc="2025-04-07T14:13:00Z"/>
  <w16cex:commentExtensible w16cex:durableId="0C950B84" w16cex:dateUtc="2025-04-07T14: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88783C" w16cid:durableId="477BAE3F"/>
  <w16cid:commentId w16cid:paraId="0B87035D" w16cid:durableId="3D3E4BE1"/>
  <w16cid:commentId w16cid:paraId="11948F19" w16cid:durableId="3CF7A1FA"/>
  <w16cid:commentId w16cid:paraId="5260D5C1" w16cid:durableId="7E025C99"/>
  <w16cid:commentId w16cid:paraId="655FEC91" w16cid:durableId="62FD762C"/>
  <w16cid:commentId w16cid:paraId="36AB4709" w16cid:durableId="0C950B8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D5A9C"/>
    <w:multiLevelType w:val="hybridMultilevel"/>
    <w:tmpl w:val="B55294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8972A2"/>
    <w:multiLevelType w:val="hybridMultilevel"/>
    <w:tmpl w:val="DC8EEB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DE72D7"/>
    <w:multiLevelType w:val="hybridMultilevel"/>
    <w:tmpl w:val="45CC0E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40E6C22"/>
    <w:multiLevelType w:val="hybridMultilevel"/>
    <w:tmpl w:val="10F4D8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95E257D"/>
    <w:multiLevelType w:val="hybridMultilevel"/>
    <w:tmpl w:val="E892EA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0F1FC6"/>
    <w:multiLevelType w:val="hybridMultilevel"/>
    <w:tmpl w:val="DA3CD6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C74BC9"/>
    <w:multiLevelType w:val="hybridMultilevel"/>
    <w:tmpl w:val="904C45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F85BE3"/>
    <w:multiLevelType w:val="hybridMultilevel"/>
    <w:tmpl w:val="C0286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E24311"/>
    <w:multiLevelType w:val="hybridMultilevel"/>
    <w:tmpl w:val="722A52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694AD8"/>
    <w:multiLevelType w:val="hybridMultilevel"/>
    <w:tmpl w:val="7258F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AAD2254"/>
    <w:multiLevelType w:val="hybridMultilevel"/>
    <w:tmpl w:val="300EFE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8962FC"/>
    <w:multiLevelType w:val="hybridMultilevel"/>
    <w:tmpl w:val="10002A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8492C15"/>
    <w:multiLevelType w:val="hybridMultilevel"/>
    <w:tmpl w:val="4A7A9B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25B790E"/>
    <w:multiLevelType w:val="hybridMultilevel"/>
    <w:tmpl w:val="CBA64F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B9561C"/>
    <w:multiLevelType w:val="hybridMultilevel"/>
    <w:tmpl w:val="4A7A9B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43129F"/>
    <w:multiLevelType w:val="hybridMultilevel"/>
    <w:tmpl w:val="3370CD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A6542"/>
    <w:multiLevelType w:val="hybridMultilevel"/>
    <w:tmpl w:val="6E006A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24704478">
    <w:abstractNumId w:val="8"/>
  </w:num>
  <w:num w:numId="2" w16cid:durableId="110445287">
    <w:abstractNumId w:val="16"/>
  </w:num>
  <w:num w:numId="3" w16cid:durableId="1544446443">
    <w:abstractNumId w:val="12"/>
  </w:num>
  <w:num w:numId="4" w16cid:durableId="1230580261">
    <w:abstractNumId w:val="5"/>
  </w:num>
  <w:num w:numId="5" w16cid:durableId="600333483">
    <w:abstractNumId w:val="15"/>
  </w:num>
  <w:num w:numId="6" w16cid:durableId="1058897235">
    <w:abstractNumId w:val="10"/>
  </w:num>
  <w:num w:numId="7" w16cid:durableId="896015078">
    <w:abstractNumId w:val="13"/>
  </w:num>
  <w:num w:numId="8" w16cid:durableId="788744023">
    <w:abstractNumId w:val="9"/>
  </w:num>
  <w:num w:numId="9" w16cid:durableId="722682360">
    <w:abstractNumId w:val="2"/>
  </w:num>
  <w:num w:numId="10" w16cid:durableId="1066151200">
    <w:abstractNumId w:val="7"/>
  </w:num>
  <w:num w:numId="11" w16cid:durableId="1616910748">
    <w:abstractNumId w:val="0"/>
  </w:num>
  <w:num w:numId="12" w16cid:durableId="1906716397">
    <w:abstractNumId w:val="14"/>
  </w:num>
  <w:num w:numId="13" w16cid:durableId="1539538565">
    <w:abstractNumId w:val="4"/>
  </w:num>
  <w:num w:numId="14" w16cid:durableId="1854488634">
    <w:abstractNumId w:val="11"/>
  </w:num>
  <w:num w:numId="15" w16cid:durableId="2089421474">
    <w:abstractNumId w:val="3"/>
  </w:num>
  <w:num w:numId="16" w16cid:durableId="861475651">
    <w:abstractNumId w:val="6"/>
  </w:num>
  <w:num w:numId="17" w16cid:durableId="190201444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CA3"/>
    <w:rsid w:val="000206A7"/>
    <w:rsid w:val="00024AED"/>
    <w:rsid w:val="00064293"/>
    <w:rsid w:val="000752B8"/>
    <w:rsid w:val="00091525"/>
    <w:rsid w:val="00091C4C"/>
    <w:rsid w:val="000B45C1"/>
    <w:rsid w:val="000C4607"/>
    <w:rsid w:val="000D7E0E"/>
    <w:rsid w:val="00106895"/>
    <w:rsid w:val="00181054"/>
    <w:rsid w:val="001B08BF"/>
    <w:rsid w:val="001D5F80"/>
    <w:rsid w:val="0026680D"/>
    <w:rsid w:val="00267CF2"/>
    <w:rsid w:val="002A3148"/>
    <w:rsid w:val="002B7F0E"/>
    <w:rsid w:val="002D2CA3"/>
    <w:rsid w:val="002E3374"/>
    <w:rsid w:val="0030101D"/>
    <w:rsid w:val="003013AD"/>
    <w:rsid w:val="00355F7B"/>
    <w:rsid w:val="003863BB"/>
    <w:rsid w:val="003A4ACD"/>
    <w:rsid w:val="003C1269"/>
    <w:rsid w:val="003C7EF3"/>
    <w:rsid w:val="003F11D7"/>
    <w:rsid w:val="00436330"/>
    <w:rsid w:val="004423A4"/>
    <w:rsid w:val="00463ACA"/>
    <w:rsid w:val="0047403F"/>
    <w:rsid w:val="004B5912"/>
    <w:rsid w:val="004C76D5"/>
    <w:rsid w:val="004F1F71"/>
    <w:rsid w:val="004F5AEB"/>
    <w:rsid w:val="005013DF"/>
    <w:rsid w:val="005071B3"/>
    <w:rsid w:val="00511C28"/>
    <w:rsid w:val="00550AF4"/>
    <w:rsid w:val="00587D98"/>
    <w:rsid w:val="005C6846"/>
    <w:rsid w:val="005E068A"/>
    <w:rsid w:val="005E6464"/>
    <w:rsid w:val="00673EC3"/>
    <w:rsid w:val="006779DC"/>
    <w:rsid w:val="00693D6D"/>
    <w:rsid w:val="00696AAE"/>
    <w:rsid w:val="006C7A12"/>
    <w:rsid w:val="0077799A"/>
    <w:rsid w:val="007A1A70"/>
    <w:rsid w:val="007F45CD"/>
    <w:rsid w:val="00801B62"/>
    <w:rsid w:val="00840E9A"/>
    <w:rsid w:val="009219DA"/>
    <w:rsid w:val="009261E5"/>
    <w:rsid w:val="009522D6"/>
    <w:rsid w:val="009533B9"/>
    <w:rsid w:val="00954714"/>
    <w:rsid w:val="00956FAC"/>
    <w:rsid w:val="00957719"/>
    <w:rsid w:val="00967FF5"/>
    <w:rsid w:val="009A1C82"/>
    <w:rsid w:val="00A02E9B"/>
    <w:rsid w:val="00A04042"/>
    <w:rsid w:val="00A226D6"/>
    <w:rsid w:val="00A30D0F"/>
    <w:rsid w:val="00A44463"/>
    <w:rsid w:val="00AA37C7"/>
    <w:rsid w:val="00AE5E20"/>
    <w:rsid w:val="00B73281"/>
    <w:rsid w:val="00BC741D"/>
    <w:rsid w:val="00C51CDB"/>
    <w:rsid w:val="00C64852"/>
    <w:rsid w:val="00CF2D7A"/>
    <w:rsid w:val="00DA549D"/>
    <w:rsid w:val="00E26D5F"/>
    <w:rsid w:val="00E3406D"/>
    <w:rsid w:val="00E8428F"/>
    <w:rsid w:val="00F27FA7"/>
    <w:rsid w:val="00F347E9"/>
    <w:rsid w:val="00F45D43"/>
    <w:rsid w:val="00F66105"/>
    <w:rsid w:val="00F66241"/>
    <w:rsid w:val="00FA0228"/>
    <w:rsid w:val="00FC01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46A8A"/>
  <w15:chartTrackingRefBased/>
  <w15:docId w15:val="{FA933AAE-4187-48BC-9A49-B26FBE3F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3148"/>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51CDB"/>
    <w:pPr>
      <w:ind w:left="720"/>
      <w:contextualSpacing/>
    </w:pPr>
  </w:style>
  <w:style w:type="character" w:styleId="Hypertextovodkaz">
    <w:name w:val="Hyperlink"/>
    <w:basedOn w:val="Standardnpsmoodstavce"/>
    <w:uiPriority w:val="99"/>
    <w:unhideWhenUsed/>
    <w:rsid w:val="006779DC"/>
    <w:rPr>
      <w:color w:val="0563C1" w:themeColor="hyperlink"/>
      <w:u w:val="single"/>
    </w:rPr>
  </w:style>
  <w:style w:type="character" w:styleId="Nevyeenzmnka">
    <w:name w:val="Unresolved Mention"/>
    <w:basedOn w:val="Standardnpsmoodstavce"/>
    <w:uiPriority w:val="99"/>
    <w:semiHidden/>
    <w:unhideWhenUsed/>
    <w:rsid w:val="006779DC"/>
    <w:rPr>
      <w:color w:val="605E5C"/>
      <w:shd w:val="clear" w:color="auto" w:fill="E1DFDD"/>
    </w:rPr>
  </w:style>
  <w:style w:type="paragraph" w:styleId="Revize">
    <w:name w:val="Revision"/>
    <w:hidden/>
    <w:uiPriority w:val="99"/>
    <w:semiHidden/>
    <w:rsid w:val="00E3406D"/>
    <w:pPr>
      <w:spacing w:after="0" w:line="240" w:lineRule="auto"/>
    </w:pPr>
    <w:rPr>
      <w:rFonts w:ascii="Arial" w:hAnsi="Arial"/>
      <w:sz w:val="24"/>
    </w:rPr>
  </w:style>
  <w:style w:type="character" w:styleId="Odkaznakoment">
    <w:name w:val="annotation reference"/>
    <w:basedOn w:val="Standardnpsmoodstavce"/>
    <w:uiPriority w:val="99"/>
    <w:semiHidden/>
    <w:unhideWhenUsed/>
    <w:rsid w:val="00E3406D"/>
    <w:rPr>
      <w:sz w:val="16"/>
      <w:szCs w:val="16"/>
    </w:rPr>
  </w:style>
  <w:style w:type="paragraph" w:styleId="Textkomente">
    <w:name w:val="annotation text"/>
    <w:basedOn w:val="Normln"/>
    <w:link w:val="TextkomenteChar"/>
    <w:uiPriority w:val="99"/>
    <w:unhideWhenUsed/>
    <w:rsid w:val="00E3406D"/>
    <w:pPr>
      <w:spacing w:line="240" w:lineRule="auto"/>
    </w:pPr>
    <w:rPr>
      <w:sz w:val="20"/>
      <w:szCs w:val="20"/>
    </w:rPr>
  </w:style>
  <w:style w:type="character" w:customStyle="1" w:styleId="TextkomenteChar">
    <w:name w:val="Text komentáře Char"/>
    <w:basedOn w:val="Standardnpsmoodstavce"/>
    <w:link w:val="Textkomente"/>
    <w:uiPriority w:val="99"/>
    <w:rsid w:val="00E3406D"/>
    <w:rPr>
      <w:rFonts w:ascii="Arial" w:hAnsi="Arial"/>
      <w:sz w:val="20"/>
      <w:szCs w:val="20"/>
    </w:rPr>
  </w:style>
  <w:style w:type="paragraph" w:styleId="Pedmtkomente">
    <w:name w:val="annotation subject"/>
    <w:basedOn w:val="Textkomente"/>
    <w:next w:val="Textkomente"/>
    <w:link w:val="PedmtkomenteChar"/>
    <w:uiPriority w:val="99"/>
    <w:semiHidden/>
    <w:unhideWhenUsed/>
    <w:rsid w:val="00E3406D"/>
    <w:rPr>
      <w:b/>
      <w:bCs/>
    </w:rPr>
  </w:style>
  <w:style w:type="character" w:customStyle="1" w:styleId="PedmtkomenteChar">
    <w:name w:val="Předmět komentáře Char"/>
    <w:basedOn w:val="TextkomenteChar"/>
    <w:link w:val="Pedmtkomente"/>
    <w:uiPriority w:val="99"/>
    <w:semiHidden/>
    <w:rsid w:val="00E3406D"/>
    <w:rPr>
      <w:rFonts w:ascii="Arial" w:hAnsi="Arial"/>
      <w:b/>
      <w:bCs/>
      <w:sz w:val="20"/>
      <w:szCs w:val="20"/>
    </w:rPr>
  </w:style>
  <w:style w:type="character" w:styleId="Sledovanodkaz">
    <w:name w:val="FollowedHyperlink"/>
    <w:basedOn w:val="Standardnpsmoodstavce"/>
    <w:uiPriority w:val="99"/>
    <w:semiHidden/>
    <w:unhideWhenUsed/>
    <w:rsid w:val="003013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411357">
      <w:bodyDiv w:val="1"/>
      <w:marLeft w:val="0"/>
      <w:marRight w:val="0"/>
      <w:marTop w:val="0"/>
      <w:marBottom w:val="0"/>
      <w:divBdr>
        <w:top w:val="none" w:sz="0" w:space="0" w:color="auto"/>
        <w:left w:val="none" w:sz="0" w:space="0" w:color="auto"/>
        <w:bottom w:val="none" w:sz="0" w:space="0" w:color="auto"/>
        <w:right w:val="none" w:sz="0" w:space="0" w:color="auto"/>
      </w:divBdr>
      <w:divsChild>
        <w:div w:id="444079449">
          <w:marLeft w:val="0"/>
          <w:marRight w:val="0"/>
          <w:marTop w:val="0"/>
          <w:marBottom w:val="0"/>
          <w:divBdr>
            <w:top w:val="none" w:sz="0" w:space="0" w:color="auto"/>
            <w:left w:val="none" w:sz="0" w:space="0" w:color="auto"/>
            <w:bottom w:val="single" w:sz="6" w:space="0" w:color="F0F0F0"/>
            <w:right w:val="none" w:sz="0" w:space="0" w:color="auto"/>
          </w:divBdr>
          <w:divsChild>
            <w:div w:id="1446264747">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a8b9e8-0533-4354-95f5-a9f81803f0e1">
      <Terms xmlns="http://schemas.microsoft.com/office/infopath/2007/PartnerControls"/>
    </lcf76f155ced4ddcb4097134ff3c332f>
    <TaxCatchAll xmlns="5df14910-f9c9-4e9d-8dff-1054d53a958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BF365D4A020E54B827AB826EB362101" ma:contentTypeVersion="13" ma:contentTypeDescription="Vytvoří nový dokument" ma:contentTypeScope="" ma:versionID="74ad4f14982bf0156736515296f856ef">
  <xsd:schema xmlns:xsd="http://www.w3.org/2001/XMLSchema" xmlns:xs="http://www.w3.org/2001/XMLSchema" xmlns:p="http://schemas.microsoft.com/office/2006/metadata/properties" xmlns:ns2="67a8b9e8-0533-4354-95f5-a9f81803f0e1" xmlns:ns3="5df14910-f9c9-4e9d-8dff-1054d53a958d" targetNamespace="http://schemas.microsoft.com/office/2006/metadata/properties" ma:root="true" ma:fieldsID="df09627ee654275e5d0e2190e768b917" ns2:_="" ns3:_="">
    <xsd:import namespace="67a8b9e8-0533-4354-95f5-a9f81803f0e1"/>
    <xsd:import namespace="5df14910-f9c9-4e9d-8dff-1054d53a958d"/>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8b9e8-0533-4354-95f5-a9f81803f0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7ac4c69e-5a71-4431-80c5-4ed940e33b4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f14910-f9c9-4e9d-8dff-1054d53a95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a0dcc40-6cc6-49aa-b0c9-d146088393cd}" ma:internalName="TaxCatchAll" ma:showField="CatchAllData" ma:web="5df14910-f9c9-4e9d-8dff-1054d53a95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67F35-9D24-470E-BE17-588E6B62F445}">
  <ds:schemaRefs>
    <ds:schemaRef ds:uri="http://schemas.microsoft.com/office/2006/metadata/properties"/>
    <ds:schemaRef ds:uri="http://schemas.microsoft.com/office/infopath/2007/PartnerControls"/>
    <ds:schemaRef ds:uri="67a8b9e8-0533-4354-95f5-a9f81803f0e1"/>
    <ds:schemaRef ds:uri="5df14910-f9c9-4e9d-8dff-1054d53a958d"/>
  </ds:schemaRefs>
</ds:datastoreItem>
</file>

<file path=customXml/itemProps2.xml><?xml version="1.0" encoding="utf-8"?>
<ds:datastoreItem xmlns:ds="http://schemas.openxmlformats.org/officeDocument/2006/customXml" ds:itemID="{EB7E46BE-4D34-4ECB-9F1E-B90D825A13B8}">
  <ds:schemaRefs>
    <ds:schemaRef ds:uri="http://schemas.microsoft.com/sharepoint/v3/contenttype/forms"/>
  </ds:schemaRefs>
</ds:datastoreItem>
</file>

<file path=customXml/itemProps3.xml><?xml version="1.0" encoding="utf-8"?>
<ds:datastoreItem xmlns:ds="http://schemas.openxmlformats.org/officeDocument/2006/customXml" ds:itemID="{A7497D43-BF1B-40A5-A147-514C7F8F1036}">
  <ds:schemaRefs>
    <ds:schemaRef ds:uri="http://schemas.openxmlformats.org/officeDocument/2006/bibliography"/>
  </ds:schemaRefs>
</ds:datastoreItem>
</file>

<file path=customXml/itemProps4.xml><?xml version="1.0" encoding="utf-8"?>
<ds:datastoreItem xmlns:ds="http://schemas.openxmlformats.org/officeDocument/2006/customXml" ds:itemID="{822F0469-ADD8-4E5E-867F-A2721E6FC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8b9e8-0533-4354-95f5-a9f81803f0e1"/>
    <ds:schemaRef ds:uri="5df14910-f9c9-4e9d-8dff-1054d53a95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3299</Words>
  <Characters>19465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Hásek Rudolf, Mgr.</dc:creator>
  <cp:keywords/>
  <dc:description/>
  <cp:lastModifiedBy>User</cp:lastModifiedBy>
  <cp:revision>4</cp:revision>
  <dcterms:created xsi:type="dcterms:W3CDTF">2025-04-07T14:23:00Z</dcterms:created>
  <dcterms:modified xsi:type="dcterms:W3CDTF">2025-04-08T08:16:00Z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0x0101000BF365D4A020E54B827AB826EB362101</vt:lpwstr>
  </property>
  <property fmtid="{D5CDD505-2E9C-101B-9397-08002B2CF9AE}" pid="3" name="MediaServiceImageTags">
    <vt:lpwstr/>
  </property>
</Properties>
</file>